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685F4" w14:textId="5EDA3AB1" w:rsidR="00730A4F" w:rsidRPr="00152A51" w:rsidRDefault="00316578" w:rsidP="00D5790C">
      <w:r>
        <w:rPr>
          <w:b/>
          <w:noProof/>
          <w:color w:val="FF9900"/>
          <w:lang w:eastAsia="sk-SK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65CF98" wp14:editId="6CD9C89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25871" cy="1263015"/>
                <wp:effectExtent l="0" t="0" r="0" b="0"/>
                <wp:wrapNone/>
                <wp:docPr id="6" name="Skupin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5871" cy="1263015"/>
                          <a:chOff x="-71562" y="0"/>
                          <a:chExt cx="5825871" cy="1263015"/>
                        </a:xfrm>
                      </wpg:grpSpPr>
                      <pic:pic xmlns:pic="http://schemas.openxmlformats.org/drawingml/2006/picture">
                        <pic:nvPicPr>
                          <pic:cNvPr id="7" name="Obrázok 7" descr="C:\Users\barcikova\AppData\Local\Temp\Temp1_co-funded_sk (1).zip\co-funded_sk\SK Co-funded by V\JPEG\SK V Spolufinancovaný Európskou úniou_POS.jpg"/>
                          <pic:cNvPicPr/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DFF"/>
                              </a:clrFrom>
                              <a:clrTo>
                                <a:srgbClr val="FFFD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33204" y="0"/>
                            <a:ext cx="1221105" cy="1263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Obrázok 8" descr="C:\Users\barcikova\AppData\Local\Temp\Temp1_logo-mirri-farebne-sk.zip\logo mirri farebne sk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71562" y="316524"/>
                            <a:ext cx="224790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2F8E338" id="Skupina 6" o:spid="_x0000_s1026" style="position:absolute;margin-left:0;margin-top:0;width:458.75pt;height:99.45pt;z-index:251662336;mso-width-relative:margin" coordorigin="-715" coordsize="58258,1263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7" o:spid="_x0000_s1027" type="#_x0000_t75" style="position:absolute;left:45332;width:12211;height:12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">
                  <v:imagedata r:id="rId10" o:title="SK V Spolufinancovaný Európskou úniou_POS" chromakey="#fffdff"/>
                </v:shape>
                <v:shape id="Obrázok 8" o:spid="_x0000_s1028" type="#_x0000_t75" style="position:absolute;left:-715;top:3165;width:22478;height:5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">
                  <v:imagedata r:id="rId11" o:title="logo mirri farebne sk"/>
                  <v:path arrowok="t"/>
                </v:shape>
              </v:group>
            </w:pict>
          </mc:Fallback>
        </mc:AlternateContent>
      </w:r>
    </w:p>
    <w:p w14:paraId="6A9DAAEB" w14:textId="410BCA12" w:rsidR="00730A4F" w:rsidRPr="00152A51" w:rsidRDefault="00730A4F" w:rsidP="00D5790C"/>
    <w:p w14:paraId="7C53E216" w14:textId="5968E230" w:rsidR="0006188D" w:rsidRPr="00152A51" w:rsidRDefault="0006188D" w:rsidP="00D5790C">
      <w:pPr>
        <w:rPr>
          <w:color w:val="0055A1"/>
        </w:rPr>
      </w:pPr>
    </w:p>
    <w:p w14:paraId="04FB7E1E" w14:textId="6622A48D" w:rsidR="0006188D" w:rsidRPr="00152A51" w:rsidRDefault="0006188D" w:rsidP="00D5790C"/>
    <w:p w14:paraId="5A0FB520" w14:textId="77777777" w:rsidR="0006188D" w:rsidRPr="00152A51" w:rsidRDefault="0006188D" w:rsidP="00D5790C"/>
    <w:p w14:paraId="3DB2EBF0" w14:textId="77777777" w:rsidR="00730A4F" w:rsidRPr="00152A51" w:rsidRDefault="00730A4F" w:rsidP="00D5790C"/>
    <w:p w14:paraId="1412259D" w14:textId="1FB327FD" w:rsidR="00730A4F" w:rsidRPr="00152A51" w:rsidRDefault="00730A4F" w:rsidP="00D5790C"/>
    <w:p w14:paraId="33E97BB2" w14:textId="5AA8E6C7" w:rsidR="00C938EC" w:rsidRPr="00152A51" w:rsidRDefault="00C938EC" w:rsidP="00D5790C"/>
    <w:p w14:paraId="351657F7" w14:textId="77777777" w:rsidR="00C938EC" w:rsidRPr="00152A51" w:rsidRDefault="00C938EC" w:rsidP="00D5790C"/>
    <w:p w14:paraId="13982F12" w14:textId="77777777" w:rsidR="0006188D" w:rsidRPr="00152A51" w:rsidRDefault="0006188D" w:rsidP="00D5790C"/>
    <w:p w14:paraId="678B651F" w14:textId="775E542B" w:rsidR="00730A4F" w:rsidRPr="00984EE7" w:rsidRDefault="00B0578A" w:rsidP="00D5790C">
      <w:pPr>
        <w:rPr>
          <w:rStyle w:val="Intenzvnyodkaz"/>
          <w:color w:val="1F4E79" w:themeColor="accent1" w:themeShade="80"/>
          <w:sz w:val="40"/>
          <w:szCs w:val="40"/>
        </w:rPr>
      </w:pPr>
      <w:r w:rsidRPr="00984EE7">
        <w:rPr>
          <w:rStyle w:val="Intenzvnyodkaz"/>
          <w:noProof/>
          <w:color w:val="1F4E79" w:themeColor="accent1" w:themeShade="80"/>
          <w:sz w:val="40"/>
          <w:szCs w:val="40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BE5F6E" wp14:editId="3D2516C0">
                <wp:simplePos x="0" y="0"/>
                <wp:positionH relativeFrom="column">
                  <wp:posOffset>-899795</wp:posOffset>
                </wp:positionH>
                <wp:positionV relativeFrom="paragraph">
                  <wp:posOffset>325451</wp:posOffset>
                </wp:positionV>
                <wp:extent cx="4355465" cy="0"/>
                <wp:effectExtent l="19050" t="19050" r="698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5546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63FD5CA" id="Přímá spojnice 5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0.85pt,25.65pt" to="272.1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" strokecolor="#d8d8d8 [2732]" strokeweight="2.25pt">
                <v:stroke joinstyle="miter"/>
              </v:line>
            </w:pict>
          </mc:Fallback>
        </mc:AlternateContent>
      </w:r>
      <w:r w:rsidR="008C0E7D" w:rsidRPr="00984EE7">
        <w:rPr>
          <w:rStyle w:val="Intenzvnyodkaz"/>
          <w:color w:val="1F4E79" w:themeColor="accent1" w:themeShade="80"/>
          <w:sz w:val="40"/>
          <w:szCs w:val="40"/>
        </w:rPr>
        <w:t xml:space="preserve">Príloha č. </w:t>
      </w:r>
      <w:r w:rsidR="007D1F38" w:rsidRPr="00984EE7">
        <w:rPr>
          <w:rStyle w:val="Intenzvnyodkaz"/>
          <w:color w:val="1F4E79" w:themeColor="accent1" w:themeShade="80"/>
          <w:sz w:val="40"/>
          <w:szCs w:val="40"/>
        </w:rPr>
        <w:t>2</w:t>
      </w:r>
      <w:r w:rsidR="00044334" w:rsidRPr="00984EE7">
        <w:rPr>
          <w:rStyle w:val="Intenzvnyodkaz"/>
          <w:color w:val="1F4E79" w:themeColor="accent1" w:themeShade="80"/>
          <w:sz w:val="40"/>
          <w:szCs w:val="40"/>
        </w:rPr>
        <w:t xml:space="preserve"> </w:t>
      </w:r>
    </w:p>
    <w:p w14:paraId="26736793" w14:textId="3EC25C3A" w:rsidR="00044334" w:rsidRPr="00152A51" w:rsidRDefault="00044334" w:rsidP="00D5790C">
      <w:pPr>
        <w:rPr>
          <w:rStyle w:val="Intenzvnyodkaz"/>
          <w:sz w:val="32"/>
          <w:szCs w:val="32"/>
        </w:rPr>
      </w:pPr>
      <w:r w:rsidRPr="00984EE7">
        <w:rPr>
          <w:color w:val="1F4E79" w:themeColor="accent1" w:themeShade="80"/>
          <w:sz w:val="32"/>
          <w:szCs w:val="32"/>
        </w:rPr>
        <w:t>Č</w:t>
      </w:r>
      <w:r w:rsidR="007D1F38" w:rsidRPr="00984EE7">
        <w:rPr>
          <w:color w:val="1F4E79" w:themeColor="accent1" w:themeShade="80"/>
          <w:sz w:val="32"/>
          <w:szCs w:val="32"/>
        </w:rPr>
        <w:t>íselník skupín výdavkov</w:t>
      </w:r>
    </w:p>
    <w:p w14:paraId="03ADBC6F" w14:textId="1466370E" w:rsidR="00651DC7" w:rsidRPr="00152A51" w:rsidRDefault="00651DC7" w:rsidP="00D5790C"/>
    <w:p w14:paraId="305ADEA4" w14:textId="275E3BCE" w:rsidR="00651DC7" w:rsidRPr="00152A51" w:rsidRDefault="00651DC7" w:rsidP="00D5790C"/>
    <w:p w14:paraId="323BA6AF" w14:textId="4FC08B8A" w:rsidR="002E666D" w:rsidRPr="00152A51" w:rsidRDefault="002E666D" w:rsidP="00D5790C"/>
    <w:p w14:paraId="3DA8D2AB" w14:textId="6B2BAFFE" w:rsidR="00651DC7" w:rsidRPr="00152A51" w:rsidRDefault="00651DC7" w:rsidP="00D5790C"/>
    <w:p w14:paraId="6C03B0C9" w14:textId="77777777" w:rsidR="006B65E8" w:rsidRPr="00152A51" w:rsidRDefault="002E666D">
      <w:pPr>
        <w:pStyle w:val="Hlavikaobsahu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br w:type="page"/>
      </w:r>
    </w:p>
    <w:p w14:paraId="50F7DDBE" w14:textId="1C975BD4" w:rsidR="00EA04BD" w:rsidRPr="00152A51" w:rsidRDefault="00EA04BD" w:rsidP="00706C24">
      <w:pPr>
        <w:pStyle w:val="Nadpis1"/>
        <w:rPr>
          <w:rFonts w:cstheme="minorHAnsi"/>
        </w:rPr>
      </w:pPr>
      <w:r w:rsidRPr="00152A51">
        <w:rPr>
          <w:rFonts w:cstheme="minorHAnsi"/>
        </w:rPr>
        <w:lastRenderedPageBreak/>
        <w:t xml:space="preserve">Používanie číselníka </w:t>
      </w:r>
      <w:r w:rsidR="00B61E25" w:rsidRPr="00152A51">
        <w:rPr>
          <w:rFonts w:cstheme="minorHAnsi"/>
        </w:rPr>
        <w:t xml:space="preserve">skupín </w:t>
      </w:r>
      <w:r w:rsidRPr="00152A51">
        <w:rPr>
          <w:rFonts w:cstheme="minorHAnsi"/>
        </w:rPr>
        <w:t>výdavkov</w:t>
      </w:r>
    </w:p>
    <w:p w14:paraId="432617E3" w14:textId="476C9140" w:rsidR="00BB0FD7" w:rsidRPr="00152A51" w:rsidRDefault="00EA04BD" w:rsidP="009F37EB">
      <w:pPr>
        <w:suppressAutoHyphens w:val="0"/>
        <w:spacing w:after="120"/>
      </w:pPr>
      <w:r w:rsidRPr="00152A51">
        <w:t>Táto príloha má záväzný charakter v celom svojom rozsahu.</w:t>
      </w:r>
      <w:r w:rsidR="00BB0FD7" w:rsidRPr="00152A51">
        <w:t xml:space="preserve"> </w:t>
      </w:r>
      <w:r w:rsidR="00CC3C66" w:rsidRPr="00152A51">
        <w:t xml:space="preserve">Príloha </w:t>
      </w:r>
      <w:r w:rsidR="00BB0FD7" w:rsidRPr="00152A51">
        <w:t xml:space="preserve">definuje základné pravidlá, ktorými sa </w:t>
      </w:r>
      <w:r w:rsidR="00C77B9C" w:rsidRPr="00152A51">
        <w:t>subjekty zapojené do implementácie programov financovaných z fondov EÚ, ako aj žiadatelia o NFP a</w:t>
      </w:r>
      <w:r w:rsidR="00393098">
        <w:t> </w:t>
      </w:r>
      <w:r w:rsidR="00C77B9C" w:rsidRPr="00152A51">
        <w:t>prijímatelia</w:t>
      </w:r>
      <w:r w:rsidR="00393098">
        <w:t xml:space="preserve"> </w:t>
      </w:r>
      <w:r w:rsidR="00BB0FD7" w:rsidRPr="00152A51">
        <w:t xml:space="preserve">riadia pri používaní číselníka </w:t>
      </w:r>
      <w:r w:rsidR="00B61E25" w:rsidRPr="00152A51">
        <w:t xml:space="preserve">skupín </w:t>
      </w:r>
      <w:r w:rsidR="00BB0FD7" w:rsidRPr="00152A51">
        <w:t xml:space="preserve">výdavkov na </w:t>
      </w:r>
      <w:r w:rsidR="0028136F" w:rsidRPr="00152A51">
        <w:t>obdobie 2021 – 2027</w:t>
      </w:r>
      <w:r w:rsidR="00BB0FD7" w:rsidRPr="00152A51">
        <w:t xml:space="preserve"> a upresňuje vymedzenie jednotlivých skupín výdavkov.</w:t>
      </w:r>
      <w:r w:rsidR="0028136F" w:rsidRPr="00152A51">
        <w:t xml:space="preserve"> </w:t>
      </w:r>
    </w:p>
    <w:p w14:paraId="18E42711" w14:textId="38D59E8A" w:rsidR="0028136F" w:rsidRPr="00152A51" w:rsidRDefault="0028136F" w:rsidP="0028136F">
      <w:r w:rsidRPr="00152A51">
        <w:t>Skupiny oprávnených výdavkov uvedené v tejto prílohe slúžia na základné rozdelenie výdavkov projektu podľa ich charakteru a vzniku v rámci realizácie aktivít projektu.</w:t>
      </w:r>
    </w:p>
    <w:p w14:paraId="395B6F48" w14:textId="55FE741A" w:rsidR="00C06A5A" w:rsidRPr="00152A51" w:rsidRDefault="00C06A5A" w:rsidP="00C06A5A">
      <w:r w:rsidRPr="00152A51">
        <w:t>RO uvedie dostatočné informácie potrebné pre správne zaradenie výdavku do príslušnej skupiny výdavkov vo výzve.</w:t>
      </w:r>
    </w:p>
    <w:p w14:paraId="6EE2B4BC" w14:textId="449F1CFB" w:rsidR="0028136F" w:rsidRPr="00152A51" w:rsidRDefault="0028136F" w:rsidP="009F37EB">
      <w:pPr>
        <w:suppressAutoHyphens w:val="0"/>
        <w:spacing w:after="120"/>
      </w:pPr>
      <w:r w:rsidRPr="00152A51">
        <w:t xml:space="preserve">Skupiny oprávnených výdavkov sú používané najmä žiadateľom pri vypracovaní </w:t>
      </w:r>
      <w:r w:rsidR="002479BA" w:rsidRPr="00152A51">
        <w:t>Žo</w:t>
      </w:r>
      <w:r w:rsidRPr="00152A51">
        <w:t>NFP, RO, prijímateľom pri príprave</w:t>
      </w:r>
      <w:r w:rsidR="00393098">
        <w:t xml:space="preserve"> </w:t>
      </w:r>
      <w:r w:rsidR="002479BA" w:rsidRPr="00152A51">
        <w:t>ŽoP</w:t>
      </w:r>
      <w:r w:rsidRPr="00152A51">
        <w:t xml:space="preserve">, RO pri hodnotení </w:t>
      </w:r>
      <w:r w:rsidR="002479BA" w:rsidRPr="00152A51">
        <w:t>Žo</w:t>
      </w:r>
      <w:r w:rsidRPr="00152A51">
        <w:t>NFP, príprave zmluvy o NFP</w:t>
      </w:r>
      <w:r w:rsidR="00C06A5A" w:rsidRPr="00152A51">
        <w:rPr>
          <w:rStyle w:val="Odkaznapoznmkupodiarou"/>
          <w:rFonts w:cstheme="minorHAnsi"/>
        </w:rPr>
        <w:footnoteReference w:id="1"/>
      </w:r>
      <w:r w:rsidRPr="00152A51">
        <w:t xml:space="preserve">, administratívnej finančnej kontrole </w:t>
      </w:r>
      <w:r w:rsidR="002479BA" w:rsidRPr="00152A51">
        <w:t>ŽoP</w:t>
      </w:r>
      <w:r w:rsidRPr="00152A51">
        <w:t>.</w:t>
      </w:r>
    </w:p>
    <w:p w14:paraId="706F1D15" w14:textId="3C0DCC72" w:rsidR="00BB0FD7" w:rsidRPr="00152A51" w:rsidRDefault="00BB0FD7" w:rsidP="009F37EB">
      <w:pPr>
        <w:suppressAutoHyphens w:val="0"/>
        <w:spacing w:after="120"/>
      </w:pPr>
      <w:r w:rsidRPr="00152A51">
        <w:t>Vecné vymedzenie výdavkov vrátane ich špecifikácií vychádza z opatrení Ministerstva financií SR, ktorými sa ustanovujú podrobnosti o postupoch účtovania.</w:t>
      </w:r>
      <w:r w:rsidR="00C06A5A" w:rsidRPr="00152A51">
        <w:t xml:space="preserve"> </w:t>
      </w:r>
      <w:r w:rsidRPr="00152A51">
        <w:t xml:space="preserve">Vzhľadom na špecifiká v jednotlivých opatreniach určených pre dané účtovné jednotky sú </w:t>
      </w:r>
      <w:r w:rsidR="00C06A5A" w:rsidRPr="00152A51">
        <w:t xml:space="preserve">však </w:t>
      </w:r>
      <w:r w:rsidRPr="00152A51">
        <w:t>pre účely číselníka oprávnených výdavkov vytvorené osobitné triedy, resp. skupiny oprávnených výdavkov tak, aby číseln</w:t>
      </w:r>
      <w:r w:rsidR="0028136F" w:rsidRPr="00152A51">
        <w:t>ík bol dostatočne flexibilný</w:t>
      </w:r>
      <w:r w:rsidRPr="00152A51">
        <w:t>.</w:t>
      </w:r>
      <w:r w:rsidR="00110580" w:rsidRPr="00152A51">
        <w:rPr>
          <w:rStyle w:val="Odkaznapoznmkupodiarou"/>
          <w:rFonts w:cstheme="minorHAnsi"/>
        </w:rPr>
        <w:footnoteReference w:id="2"/>
      </w:r>
    </w:p>
    <w:p w14:paraId="0E233BF2" w14:textId="272799BC" w:rsidR="00AD41A5" w:rsidRPr="00152A51" w:rsidRDefault="00AD41A5" w:rsidP="009F37EB">
      <w:pPr>
        <w:suppressAutoHyphens w:val="0"/>
        <w:spacing w:after="120"/>
      </w:pPr>
      <w:r w:rsidRPr="00152A51">
        <w:t xml:space="preserve">Členenie číselníka </w:t>
      </w:r>
      <w:r w:rsidR="00B61E25" w:rsidRPr="00152A51">
        <w:t xml:space="preserve">skupín </w:t>
      </w:r>
      <w:r w:rsidRPr="00152A51">
        <w:t>výdavkov je nasledovné:</w:t>
      </w:r>
    </w:p>
    <w:p w14:paraId="78BF62A4" w14:textId="77777777" w:rsidR="00AD41A5" w:rsidRPr="00152A51" w:rsidRDefault="00AD41A5" w:rsidP="00AD41A5">
      <w:pPr>
        <w:numPr>
          <w:ilvl w:val="0"/>
          <w:numId w:val="31"/>
        </w:numPr>
        <w:suppressAutoHyphens w:val="0"/>
        <w:spacing w:after="120"/>
      </w:pPr>
      <w:r w:rsidRPr="00152A51">
        <w:t>trieda – vecné vymedzenie výdavku;</w:t>
      </w:r>
    </w:p>
    <w:p w14:paraId="61382277" w14:textId="77777777" w:rsidR="00AD41A5" w:rsidRPr="00152A51" w:rsidRDefault="00AD41A5" w:rsidP="00AD41A5">
      <w:pPr>
        <w:numPr>
          <w:ilvl w:val="0"/>
          <w:numId w:val="31"/>
        </w:numPr>
        <w:suppressAutoHyphens w:val="0"/>
        <w:spacing w:after="120"/>
      </w:pPr>
      <w:r w:rsidRPr="00152A51">
        <w:t>skupina – špecifikácia výdavku v rámci danej triedy;</w:t>
      </w:r>
    </w:p>
    <w:p w14:paraId="418F16DB" w14:textId="70F68FF5" w:rsidR="00AD41A5" w:rsidRPr="00152A51" w:rsidRDefault="00AD41A5" w:rsidP="00AD41A5">
      <w:pPr>
        <w:numPr>
          <w:ilvl w:val="0"/>
          <w:numId w:val="31"/>
        </w:numPr>
        <w:suppressAutoHyphens w:val="0"/>
        <w:spacing w:after="120"/>
      </w:pPr>
      <w:r w:rsidRPr="00152A51">
        <w:t>druh</w:t>
      </w:r>
      <w:r w:rsidR="00227DEC" w:rsidRPr="00152A51">
        <w:t xml:space="preserve"> (alebo tiež typ)</w:t>
      </w:r>
      <w:r w:rsidRPr="00152A51">
        <w:t xml:space="preserve"> – ide o definovanie výdavku na úrovni riadiaceho orgánu (ak relevantné),  pričom druh oprávneného výdavku je kategorizovaný v rámci triedy a skupiny oprávnených výdavkov. V rámci druhu oprávnených výdavkov RO zodpovedá                za správne definovanie jednotlivých druhov oprávnených výdavkov, ktoré spĺňajú vecné vymedzenie ako aj špecifikáciu oprávneného výdavku. Druh výdavku neobsahuje kód.</w:t>
      </w:r>
    </w:p>
    <w:p w14:paraId="519BC04A" w14:textId="77777777" w:rsidR="00AD41A5" w:rsidRPr="00152A51" w:rsidRDefault="00AD41A5" w:rsidP="00AD41A5">
      <w:pPr>
        <w:suppressAutoHyphens w:val="0"/>
        <w:spacing w:after="120"/>
      </w:pPr>
    </w:p>
    <w:p w14:paraId="1A591708" w14:textId="77777777" w:rsidR="00C06A5A" w:rsidRPr="00152A51" w:rsidRDefault="00C06A5A" w:rsidP="009F37EB">
      <w:pPr>
        <w:suppressAutoHyphens w:val="0"/>
        <w:spacing w:after="120"/>
      </w:pPr>
    </w:p>
    <w:p w14:paraId="2577F97B" w14:textId="0F37C0AF" w:rsidR="0028136F" w:rsidRPr="00152A51" w:rsidRDefault="0028136F" w:rsidP="009F37EB">
      <w:r w:rsidRPr="00152A51">
        <w:lastRenderedPageBreak/>
        <w:t xml:space="preserve">Číselník </w:t>
      </w:r>
      <w:r w:rsidR="00B61E25" w:rsidRPr="00152A51">
        <w:t xml:space="preserve">skupín </w:t>
      </w:r>
      <w:r w:rsidRPr="00152A51">
        <w:t xml:space="preserve">výdavkov je súčasťou ITMS </w:t>
      </w:r>
      <w:r w:rsidR="00AD41A5" w:rsidRPr="00152A51">
        <w:t>. RO v prípade potreby požiada o zmeny</w:t>
      </w:r>
      <w:r w:rsidR="003E5759" w:rsidRPr="00152A51">
        <w:rPr>
          <w:rStyle w:val="Odkaznapoznmkupodiarou"/>
          <w:rFonts w:cstheme="minorHAnsi"/>
        </w:rPr>
        <w:footnoteReference w:id="3"/>
      </w:r>
      <w:r w:rsidR="00AD41A5" w:rsidRPr="00152A51">
        <w:t xml:space="preserve"> s riadnym odôvodnením</w:t>
      </w:r>
      <w:r w:rsidR="00AD41A5" w:rsidRPr="00152A51">
        <w:rPr>
          <w:rStyle w:val="Odkaznapoznmkupodiarou"/>
          <w:rFonts w:cstheme="minorHAnsi"/>
        </w:rPr>
        <w:footnoteReference w:id="4"/>
      </w:r>
      <w:r w:rsidR="00AD41A5" w:rsidRPr="00152A51">
        <w:t xml:space="preserve"> (doplnenie novej skupiny výdavkov), ktorej časti triedy, skupiny číselníka sa zmena týka. CKO ako správca ITMS  rozhodne na základe doručenej žiadosti o zaradení alebo nezaradení navrhovanej skupiny výdavkov do číselníka </w:t>
      </w:r>
      <w:r w:rsidR="00B61E25" w:rsidRPr="00152A51">
        <w:t xml:space="preserve">skupín </w:t>
      </w:r>
      <w:r w:rsidR="00AD41A5" w:rsidRPr="00152A51">
        <w:t>výdavkov</w:t>
      </w:r>
      <w:r w:rsidR="003E5759" w:rsidRPr="00152A51">
        <w:t xml:space="preserve"> o čom informuje RO.</w:t>
      </w:r>
    </w:p>
    <w:p w14:paraId="4F65FA3D" w14:textId="77777777" w:rsidR="00AD41A5" w:rsidRPr="00152A51" w:rsidRDefault="00AD41A5" w:rsidP="009F37EB"/>
    <w:p w14:paraId="24704CEE" w14:textId="482BBCD4" w:rsidR="00706C24" w:rsidRPr="00152A51" w:rsidRDefault="00706C24" w:rsidP="00706C24">
      <w:pPr>
        <w:pStyle w:val="Nadpis1"/>
        <w:rPr>
          <w:rFonts w:cstheme="minorHAnsi"/>
        </w:rPr>
      </w:pPr>
      <w:r w:rsidRPr="00152A51">
        <w:rPr>
          <w:rFonts w:cstheme="minorHAnsi"/>
        </w:rPr>
        <w:t>01 - Dlhodobý nehmotný majetok</w:t>
      </w:r>
    </w:p>
    <w:p w14:paraId="034405B4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Vecné vymedzenie</w:t>
      </w:r>
    </w:p>
    <w:p w14:paraId="639B898E" w14:textId="68E7A482" w:rsidR="00706C24" w:rsidRPr="00152A51" w:rsidRDefault="00706C24" w:rsidP="00706C24">
      <w:pPr>
        <w:spacing w:after="0"/>
      </w:pPr>
      <w:r w:rsidRPr="00152A51">
        <w:t>Dlhodobým nehmotným majetkom</w:t>
      </w:r>
      <w:r w:rsidRPr="00152A51">
        <w:rPr>
          <w:rStyle w:val="Odkaznapoznmkupodiarou"/>
          <w:rFonts w:cstheme="minorHAnsi"/>
        </w:rPr>
        <w:footnoteReference w:id="5"/>
      </w:r>
      <w:r w:rsidRPr="00152A51">
        <w:t xml:space="preserve"> sú zložky majetku, ktorých ocenenie je vyššie ako suma podľa osobitného predpisu</w:t>
      </w:r>
      <w:bookmarkStart w:id="0" w:name="_Ref526933625"/>
      <w:r w:rsidRPr="00152A51">
        <w:rPr>
          <w:rStyle w:val="Odkaznapoznmkupodiarou"/>
          <w:rFonts w:cstheme="minorHAnsi"/>
        </w:rPr>
        <w:footnoteReference w:id="6"/>
      </w:r>
      <w:bookmarkEnd w:id="0"/>
      <w:r w:rsidRPr="00152A51">
        <w:t xml:space="preserve"> a doba použiteľnosti dlhšia ako jeden rok. Nehmotný majetok, ktorého ocenenie sa rovná sume podľa osobitného predpisu</w:t>
      </w:r>
      <w:r w:rsidR="00EF64A7" w:rsidRPr="00152A51">
        <w:rPr>
          <w:vertAlign w:val="superscript"/>
        </w:rPr>
        <w:t>5</w:t>
      </w:r>
      <w:r w:rsidRPr="00152A51">
        <w:t xml:space="preserve"> alebo je nižšie, možno zaradiť (podľa rozhodnutia účtovnej jednotky - prijímateľa) do dlhodobého nehmotného majetku, ak doba použiteľnosti tohto majetku je dlhšia ako jeden rok.</w:t>
      </w:r>
    </w:p>
    <w:p w14:paraId="60F8EB25" w14:textId="77777777" w:rsidR="00706C24" w:rsidRPr="00152A51" w:rsidRDefault="00706C24" w:rsidP="00706C24">
      <w:pPr>
        <w:spacing w:after="0"/>
      </w:pPr>
    </w:p>
    <w:p w14:paraId="4861E420" w14:textId="4AA17A11" w:rsidR="00706C24" w:rsidRPr="00152A51" w:rsidRDefault="00706C24" w:rsidP="00706C24">
      <w:pPr>
        <w:spacing w:after="0"/>
      </w:pPr>
      <w:r w:rsidRPr="00152A51">
        <w:t>Nehmotný majetok, ktorého ocenenie sa rovná sume podľa osobitného predpisu</w:t>
      </w:r>
      <w:r w:rsidRPr="00152A51">
        <w:fldChar w:fldCharType="begin"/>
      </w:r>
      <w:r w:rsidRPr="00152A51">
        <w:instrText xml:space="preserve"> NOTEREF _Ref526933625 \f \h  \* MERGEFORMAT </w:instrText>
      </w:r>
      <w:r w:rsidRPr="00152A51">
        <w:fldChar w:fldCharType="separate"/>
      </w:r>
      <w:r w:rsidR="00316578" w:rsidRPr="00984EE7">
        <w:rPr>
          <w:rStyle w:val="Odkaznapoznmkupodiarou"/>
          <w:rFonts w:cstheme="minorHAnsi"/>
        </w:rPr>
        <w:t>6</w:t>
      </w:r>
      <w:r w:rsidRPr="00152A51">
        <w:fldChar w:fldCharType="end"/>
      </w:r>
      <w:r w:rsidRPr="00152A51">
        <w:t xml:space="preserve"> alebo je nižšie, s dobou použiteľnosti dlhšou ako jeden rok, ktorý nebol zaradený do dlhodobého nehmotného majetku, sa vykazuje v triede oprávnených výdavkov </w:t>
      </w:r>
      <w:r w:rsidRPr="00152A51">
        <w:rPr>
          <w:u w:val="single"/>
        </w:rPr>
        <w:t>51 – Služby</w:t>
      </w:r>
      <w:r w:rsidRPr="00152A51">
        <w:t>.</w:t>
      </w:r>
    </w:p>
    <w:p w14:paraId="6E7978DD" w14:textId="77777777" w:rsidR="00706C24" w:rsidRPr="00152A51" w:rsidRDefault="00706C24" w:rsidP="00706C24">
      <w:pPr>
        <w:spacing w:after="0"/>
      </w:pPr>
    </w:p>
    <w:p w14:paraId="451E9CF0" w14:textId="77777777" w:rsidR="00706C24" w:rsidRPr="00152A51" w:rsidRDefault="00706C24" w:rsidP="00706C24">
      <w:pPr>
        <w:spacing w:after="0"/>
      </w:pPr>
      <w:r w:rsidRPr="00152A51">
        <w:t>Do triedy oprávnených výdavkov 01 sa zaraďujú najmä nehmotné  výsledky z vývojovej a obdobnej činnosti, softvér, oceniteľné práva (napr. licencie, know-how, autorské práva, obchodné značky, ochranné známky, predmety priemyselných práv), územné plány.</w:t>
      </w:r>
    </w:p>
    <w:p w14:paraId="42777755" w14:textId="77777777" w:rsidR="00706C24" w:rsidRPr="00152A51" w:rsidRDefault="00706C24" w:rsidP="00706C24">
      <w:pPr>
        <w:spacing w:after="0"/>
      </w:pPr>
    </w:p>
    <w:p w14:paraId="7C29D10A" w14:textId="77777777" w:rsidR="00706C24" w:rsidRPr="00152A51" w:rsidRDefault="00706C24" w:rsidP="00706C24">
      <w:pPr>
        <w:spacing w:after="0"/>
        <w:rPr>
          <w:b/>
        </w:rPr>
      </w:pPr>
      <w:r w:rsidRPr="00152A51">
        <w:t>Výdavky na školenia a semináre, marketingové a podobné štúdie, prieskum trhu, poradenstvo, odborné posudky, získanie noriem a certifikátov, napríklad ako sú ISO normy, prípravu a zábeh výkonov, reklamu, uvedenie výrobkov na trh, reštrukturalizáciu a reorganizáciu podniku alebo jeho časti, na rozšírenie výroby, ako aj ostatné náklady podobného charakteru sa nevykazujú ako dlhodobý nehmotný majetok.</w:t>
      </w:r>
    </w:p>
    <w:p w14:paraId="6B4572AD" w14:textId="77777777" w:rsidR="00706C24" w:rsidRPr="00152A51" w:rsidRDefault="00706C24" w:rsidP="00706C24">
      <w:pPr>
        <w:spacing w:after="0"/>
        <w:rPr>
          <w:b/>
        </w:rPr>
      </w:pPr>
    </w:p>
    <w:p w14:paraId="624D5566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Skupiny oprávnených výdavkov</w:t>
      </w:r>
    </w:p>
    <w:p w14:paraId="4BD22250" w14:textId="77777777" w:rsidR="00706C24" w:rsidRPr="00152A51" w:rsidRDefault="00706C24" w:rsidP="00706C24">
      <w:pPr>
        <w:spacing w:after="0"/>
      </w:pPr>
      <w:r w:rsidRPr="00152A51">
        <w:t>013 - Softvér</w:t>
      </w:r>
    </w:p>
    <w:p w14:paraId="577B455B" w14:textId="77777777" w:rsidR="00706C24" w:rsidRPr="00152A51" w:rsidRDefault="00706C24" w:rsidP="00706C24">
      <w:pPr>
        <w:spacing w:after="0"/>
      </w:pPr>
      <w:r w:rsidRPr="00152A51">
        <w:t>014 - Oceniteľné práva</w:t>
      </w:r>
    </w:p>
    <w:p w14:paraId="2F209C49" w14:textId="77777777" w:rsidR="00706C24" w:rsidRPr="00152A51" w:rsidRDefault="00706C24" w:rsidP="00706C24">
      <w:pPr>
        <w:spacing w:after="0"/>
      </w:pPr>
      <w:r w:rsidRPr="00152A51">
        <w:t>019 - Ostatný dlhodobý nehmotný majetok</w:t>
      </w:r>
    </w:p>
    <w:p w14:paraId="11186966" w14:textId="77777777" w:rsidR="00706C24" w:rsidRPr="00152A51" w:rsidRDefault="00706C24" w:rsidP="00706C24">
      <w:pPr>
        <w:spacing w:after="0"/>
        <w:rPr>
          <w:b/>
        </w:rPr>
      </w:pPr>
    </w:p>
    <w:p w14:paraId="70902F77" w14:textId="77777777" w:rsidR="00706C24" w:rsidRPr="00152A51" w:rsidRDefault="00706C24" w:rsidP="00706C24">
      <w:pPr>
        <w:pStyle w:val="Nadpis1"/>
        <w:rPr>
          <w:rFonts w:cstheme="minorHAnsi"/>
        </w:rPr>
      </w:pPr>
      <w:r w:rsidRPr="00152A51">
        <w:rPr>
          <w:rFonts w:cstheme="minorHAnsi"/>
        </w:rPr>
        <w:t>02 - Dlhodobý hmotný majetok</w:t>
      </w:r>
    </w:p>
    <w:p w14:paraId="6679D805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Vecné vymedzenie</w:t>
      </w:r>
    </w:p>
    <w:p w14:paraId="6B613851" w14:textId="77777777" w:rsidR="00706C24" w:rsidRPr="00152A51" w:rsidRDefault="00706C24" w:rsidP="00706C24">
      <w:pPr>
        <w:spacing w:after="0"/>
      </w:pPr>
      <w:r w:rsidRPr="00152A51">
        <w:t>V triede dlhodobého hmotného majetku</w:t>
      </w:r>
      <w:r w:rsidRPr="00152A51">
        <w:rPr>
          <w:rStyle w:val="Odkaznapoznmkupodiarou"/>
          <w:rFonts w:cstheme="minorHAnsi"/>
        </w:rPr>
        <w:footnoteReference w:id="7"/>
      </w:r>
      <w:r w:rsidRPr="00152A51">
        <w:t xml:space="preserve"> sa vykazujú:</w:t>
      </w:r>
    </w:p>
    <w:p w14:paraId="0BBA68F9" w14:textId="77777777" w:rsidR="00706C24" w:rsidRPr="00152A51" w:rsidRDefault="00706C24" w:rsidP="000A4346">
      <w:pPr>
        <w:pStyle w:val="Odsekzoznamu"/>
        <w:numPr>
          <w:ilvl w:val="0"/>
          <w:numId w:val="27"/>
        </w:numPr>
        <w:suppressAutoHyphens w:val="0"/>
        <w:spacing w:after="0"/>
        <w:ind w:left="284" w:hanging="284"/>
      </w:pPr>
      <w:r w:rsidRPr="00152A51">
        <w:t>pozemky, stavby, byty a nebytové priestory, umelecké diela, zbierky, predmety z drahých kovov,</w:t>
      </w:r>
    </w:p>
    <w:p w14:paraId="0959E184" w14:textId="199EEC24" w:rsidR="00706C24" w:rsidRPr="00152A51" w:rsidRDefault="00706C24" w:rsidP="000A4346">
      <w:pPr>
        <w:pStyle w:val="Odsekzoznamu"/>
        <w:numPr>
          <w:ilvl w:val="0"/>
          <w:numId w:val="27"/>
        </w:numPr>
        <w:suppressAutoHyphens w:val="0"/>
        <w:spacing w:after="0"/>
        <w:ind w:left="284" w:hanging="284"/>
      </w:pPr>
      <w:r w:rsidRPr="00152A51">
        <w:t>samostatné hnuteľné veci s výnimkou hnuteľných vecí uvedených v písmene a) a súbory hnuteľných vecí, ktoré majú samostatné technicko-ekonomické určenie s dobou použiteľnosti dlhšou ako jeden rok a v ocenení vyššom ako je suma ustanovená v osobitnom predpise</w:t>
      </w:r>
      <w:r w:rsidR="00EF64A7" w:rsidRPr="00152A51">
        <w:rPr>
          <w:vertAlign w:val="superscript"/>
        </w:rPr>
        <w:t>5</w:t>
      </w:r>
      <w:r w:rsidRPr="00152A51">
        <w:t>,</w:t>
      </w:r>
    </w:p>
    <w:p w14:paraId="582D3C40" w14:textId="77777777" w:rsidR="00706C24" w:rsidRPr="00152A51" w:rsidRDefault="00706C24" w:rsidP="000A4346">
      <w:pPr>
        <w:pStyle w:val="Odsekzoznamu"/>
        <w:numPr>
          <w:ilvl w:val="0"/>
          <w:numId w:val="27"/>
        </w:numPr>
        <w:suppressAutoHyphens w:val="0"/>
        <w:spacing w:after="0"/>
        <w:ind w:left="284" w:hanging="284"/>
      </w:pPr>
      <w:r w:rsidRPr="00152A51">
        <w:t>pestovateľské celky trvalých porastov  s dobou plodnosti dlhšou ako tri roky,</w:t>
      </w:r>
    </w:p>
    <w:p w14:paraId="5A6D3F09" w14:textId="77777777" w:rsidR="00706C24" w:rsidRPr="00152A51" w:rsidRDefault="00706C24" w:rsidP="000A4346">
      <w:pPr>
        <w:pStyle w:val="Odsekzoznamu"/>
        <w:numPr>
          <w:ilvl w:val="0"/>
          <w:numId w:val="27"/>
        </w:numPr>
        <w:suppressAutoHyphens w:val="0"/>
        <w:spacing w:after="0"/>
        <w:ind w:left="284" w:hanging="284"/>
      </w:pPr>
      <w:r w:rsidRPr="00152A51">
        <w:t>základné stádo a ťažné zvieratá, bez ohľadu na ich obstarávaciu cenu,</w:t>
      </w:r>
    </w:p>
    <w:p w14:paraId="2C1829AB" w14:textId="77777777" w:rsidR="00706C24" w:rsidRPr="00152A51" w:rsidRDefault="00706C24" w:rsidP="000A4346">
      <w:pPr>
        <w:pStyle w:val="Odsekzoznamu"/>
        <w:numPr>
          <w:ilvl w:val="0"/>
          <w:numId w:val="27"/>
        </w:numPr>
        <w:suppressAutoHyphens w:val="0"/>
        <w:spacing w:after="0"/>
        <w:ind w:left="284" w:hanging="284"/>
      </w:pPr>
      <w:r w:rsidRPr="00152A51">
        <w:t xml:space="preserve">otvárky nových lomov, pieskovní a hlinísk, technická rekultivácia a technické zhodnotenie ak nie sú súčasťou obstarávacej ceny dlhodobého hmotného majetku; </w:t>
      </w:r>
    </w:p>
    <w:p w14:paraId="36034017" w14:textId="77777777" w:rsidR="00706C24" w:rsidRPr="00152A51" w:rsidRDefault="00706C24" w:rsidP="00706C24">
      <w:pPr>
        <w:spacing w:after="0"/>
      </w:pPr>
    </w:p>
    <w:p w14:paraId="35BE8A52" w14:textId="77777777" w:rsidR="00706C24" w:rsidRPr="00152A51" w:rsidRDefault="00706C24" w:rsidP="00706C24">
      <w:pPr>
        <w:spacing w:after="0"/>
      </w:pPr>
      <w:r w:rsidRPr="00152A51">
        <w:t>Hmotný majetok uvedený v písm. b), ktorého ocenenie sa rovná alebo je nižšie ako suma ustanovená osobitným predpisom</w:t>
      </w:r>
      <w:r w:rsidRPr="00152A51">
        <w:rPr>
          <w:vertAlign w:val="superscript"/>
        </w:rPr>
        <w:t>2</w:t>
      </w:r>
      <w:r w:rsidRPr="00152A51">
        <w:t>, možno zaradiť (podľa rozhodnutia účtovnej jednotky - prijímateľa) do dlhodobého hmotného majetku, ak prevádzkovo-technické funkcie (doba použiteľnosti) sú dlhšie ako jeden rok.</w:t>
      </w:r>
    </w:p>
    <w:p w14:paraId="69CD4F11" w14:textId="77777777" w:rsidR="00706C24" w:rsidRPr="00152A51" w:rsidRDefault="00706C24" w:rsidP="00706C24">
      <w:pPr>
        <w:spacing w:after="0"/>
      </w:pPr>
    </w:p>
    <w:p w14:paraId="045F32DE" w14:textId="0C963ACC" w:rsidR="00706C24" w:rsidRPr="00152A51" w:rsidRDefault="00706C24" w:rsidP="00706C24">
      <w:pPr>
        <w:spacing w:after="0"/>
      </w:pPr>
      <w:r w:rsidRPr="00152A51">
        <w:t>Hmotný majetok, ktorého ocenenie sa rovná sume podľa osobitného predpisu</w:t>
      </w:r>
      <w:r w:rsidRPr="00152A51">
        <w:fldChar w:fldCharType="begin"/>
      </w:r>
      <w:r w:rsidRPr="00152A51">
        <w:instrText xml:space="preserve"> NOTEREF _Ref526933625 \f \h  \* MERGEFORMAT </w:instrText>
      </w:r>
      <w:r w:rsidRPr="00152A51">
        <w:fldChar w:fldCharType="separate"/>
      </w:r>
      <w:r w:rsidR="00316578" w:rsidRPr="00984EE7">
        <w:rPr>
          <w:rStyle w:val="Odkaznapoznmkupodiarou"/>
          <w:rFonts w:cstheme="minorHAnsi"/>
        </w:rPr>
        <w:t>6</w:t>
      </w:r>
      <w:r w:rsidRPr="00152A51">
        <w:fldChar w:fldCharType="end"/>
      </w:r>
      <w:r w:rsidRPr="00152A51">
        <w:t xml:space="preserve"> alebo je nižšie, s dobou použiteľnosti dlhšou ako jeden rok, ktorý nebol zaradený do dlhodobého hmotného majetku, sa vykazuje v triede oprávnených výdavkov </w:t>
      </w:r>
      <w:r w:rsidRPr="00152A51">
        <w:rPr>
          <w:u w:val="single"/>
        </w:rPr>
        <w:t>11 – Zásoby</w:t>
      </w:r>
      <w:r w:rsidRPr="00152A51">
        <w:t>.</w:t>
      </w:r>
    </w:p>
    <w:p w14:paraId="532F3382" w14:textId="77777777" w:rsidR="00706C24" w:rsidRPr="00152A51" w:rsidRDefault="00706C24" w:rsidP="00706C24">
      <w:pPr>
        <w:spacing w:after="0"/>
      </w:pPr>
    </w:p>
    <w:p w14:paraId="54D7D94B" w14:textId="77777777" w:rsidR="00706C24" w:rsidRPr="00152A51" w:rsidRDefault="00706C24" w:rsidP="00706C24">
      <w:pPr>
        <w:spacing w:after="0"/>
      </w:pPr>
      <w:r w:rsidRPr="00152A51">
        <w:t>Kurzové rozdiely, penále, pokuty, výdavky na prípravu zamestnancov pre budované prevádzky a zariadenia, výdavky na biologickú rekultiváciu, výdavky súvisiace s prípravou a zabezpečením výstavby, ktoré vznikli po uvedení obstarávaného hmotného majetku do používania, výdavky na opravy a udržiavanie dlhodobého hmotného majetku sa nevykazujú ako dlhodobý hmotný majetok.</w:t>
      </w:r>
    </w:p>
    <w:p w14:paraId="77B7EEA1" w14:textId="77777777" w:rsidR="00706C24" w:rsidRPr="00152A51" w:rsidRDefault="00706C24" w:rsidP="00706C24">
      <w:pPr>
        <w:spacing w:after="0"/>
      </w:pPr>
    </w:p>
    <w:p w14:paraId="664A9544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Skupiny oprávnených výdavkov</w:t>
      </w:r>
    </w:p>
    <w:p w14:paraId="564D386E" w14:textId="77777777" w:rsidR="00706C24" w:rsidRPr="00152A51" w:rsidRDefault="00706C24" w:rsidP="00706C24">
      <w:pPr>
        <w:spacing w:after="0"/>
      </w:pPr>
      <w:r w:rsidRPr="00152A51">
        <w:t>021 - Stavby</w:t>
      </w:r>
    </w:p>
    <w:p w14:paraId="6B7AAEEC" w14:textId="77777777" w:rsidR="00706C24" w:rsidRPr="00152A51" w:rsidRDefault="00706C24" w:rsidP="00706C24">
      <w:pPr>
        <w:spacing w:after="0"/>
      </w:pPr>
      <w:r w:rsidRPr="00152A51">
        <w:t>022 - Samostatné hnuteľné veci a súbory hnuteľných vecí</w:t>
      </w:r>
    </w:p>
    <w:p w14:paraId="5C958134" w14:textId="77777777" w:rsidR="00706C24" w:rsidRPr="00152A51" w:rsidRDefault="00706C24" w:rsidP="00706C24">
      <w:pPr>
        <w:spacing w:after="0"/>
      </w:pPr>
      <w:r w:rsidRPr="00152A51">
        <w:t>023 - Dopravné prostriedky</w:t>
      </w:r>
    </w:p>
    <w:p w14:paraId="6E8A9043" w14:textId="77777777" w:rsidR="00706C24" w:rsidRPr="00152A51" w:rsidRDefault="00706C24" w:rsidP="00706C24">
      <w:pPr>
        <w:spacing w:after="0"/>
      </w:pPr>
      <w:r w:rsidRPr="00152A51">
        <w:t>027 - Pozemky</w:t>
      </w:r>
    </w:p>
    <w:p w14:paraId="54CD5B84" w14:textId="77777777" w:rsidR="00706C24" w:rsidRPr="00152A51" w:rsidRDefault="00706C24" w:rsidP="00706C24">
      <w:pPr>
        <w:spacing w:after="0"/>
      </w:pPr>
      <w:r w:rsidRPr="00152A51">
        <w:t>029 - Ostatný dlhodobý hmotný majetok</w:t>
      </w:r>
    </w:p>
    <w:p w14:paraId="653CB67C" w14:textId="77777777" w:rsidR="00706C24" w:rsidRPr="00152A51" w:rsidRDefault="00706C24" w:rsidP="00706C24">
      <w:pPr>
        <w:spacing w:after="0"/>
        <w:rPr>
          <w:b/>
        </w:rPr>
      </w:pPr>
      <w:r w:rsidRPr="00152A51">
        <w:t xml:space="preserve"> </w:t>
      </w:r>
    </w:p>
    <w:p w14:paraId="6531A396" w14:textId="77777777" w:rsidR="00706C24" w:rsidRPr="00152A51" w:rsidRDefault="00706C24" w:rsidP="00706C24">
      <w:pPr>
        <w:pStyle w:val="Nadpis1"/>
        <w:rPr>
          <w:rFonts w:cstheme="minorHAnsi"/>
        </w:rPr>
      </w:pPr>
      <w:r w:rsidRPr="00152A51">
        <w:rPr>
          <w:rFonts w:cstheme="minorHAnsi"/>
        </w:rPr>
        <w:lastRenderedPageBreak/>
        <w:t>11 - Zásoby</w:t>
      </w:r>
    </w:p>
    <w:p w14:paraId="3C5DAAF4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Vecné vymedzenie</w:t>
      </w:r>
    </w:p>
    <w:p w14:paraId="707416F9" w14:textId="77777777" w:rsidR="00706C24" w:rsidRPr="00152A51" w:rsidRDefault="00706C24" w:rsidP="00706C24">
      <w:pPr>
        <w:spacing w:after="0"/>
      </w:pPr>
      <w:r w:rsidRPr="00152A51">
        <w:t xml:space="preserve">V rámci triedy sa zaraďujú hnuteľné veci </w:t>
      </w:r>
      <w:r w:rsidRPr="00152A51">
        <w:rPr>
          <w:u w:val="single"/>
        </w:rPr>
        <w:t>s dobou použiteľnosti najviac jeden rok</w:t>
      </w:r>
      <w:r w:rsidRPr="00152A51">
        <w:t xml:space="preserve"> bez ohľadu na obstarávaciu cenu. V danej triede sa vykazuje aj hmotný majetok</w:t>
      </w:r>
      <w:r w:rsidRPr="00152A51">
        <w:rPr>
          <w:rStyle w:val="Odkaznapoznmkupodiarou"/>
          <w:rFonts w:cstheme="minorHAnsi"/>
        </w:rPr>
        <w:footnoteReference w:id="8"/>
      </w:r>
      <w:r w:rsidRPr="00152A51">
        <w:t>, ktorý nie je definovaný ako dlhodobý hmotný majetok.</w:t>
      </w:r>
    </w:p>
    <w:p w14:paraId="30A24179" w14:textId="77777777" w:rsidR="00706C24" w:rsidRPr="00152A51" w:rsidRDefault="00706C24" w:rsidP="00706C24">
      <w:pPr>
        <w:spacing w:after="0"/>
      </w:pPr>
      <w:r w:rsidRPr="00152A51">
        <w:t>Ide napríklad o:</w:t>
      </w:r>
    </w:p>
    <w:p w14:paraId="5BB691E7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>prevádzkové stroje, prístroje, zariadenia, telekomunikačná a výpočtová technika, špeciálna technika, komunikačná infraštruktúra, technika a náradie;</w:t>
      </w:r>
    </w:p>
    <w:p w14:paraId="060827AF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>interiérové vybavenie;</w:t>
      </w:r>
    </w:p>
    <w:p w14:paraId="01E7131C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>knihy, časopisy, noviny, učebnice, učebné, kompenzačné pomôcky, normy, mapy;</w:t>
      </w:r>
    </w:p>
    <w:p w14:paraId="18D4C4EF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>pracovné odevy a pomôcky, obuv;</w:t>
      </w:r>
    </w:p>
    <w:p w14:paraId="3593BB4D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>materiál (napr. kancelársky, spotrebný materiál).</w:t>
      </w:r>
    </w:p>
    <w:p w14:paraId="7F854579" w14:textId="77777777" w:rsidR="00706C24" w:rsidRPr="00152A51" w:rsidRDefault="00706C24" w:rsidP="00706C24">
      <w:pPr>
        <w:spacing w:after="0"/>
      </w:pPr>
    </w:p>
    <w:p w14:paraId="36C71E41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Skupiny oprávnených výdavkov</w:t>
      </w:r>
    </w:p>
    <w:p w14:paraId="0FE081A7" w14:textId="77777777" w:rsidR="00706C24" w:rsidRPr="00152A51" w:rsidRDefault="00706C24" w:rsidP="00706C24">
      <w:pPr>
        <w:spacing w:after="0"/>
      </w:pPr>
      <w:r w:rsidRPr="00152A51">
        <w:t>112 - Zásoby</w:t>
      </w:r>
    </w:p>
    <w:p w14:paraId="32DA9592" w14:textId="77777777" w:rsidR="00706C24" w:rsidRPr="00152A51" w:rsidRDefault="00706C24" w:rsidP="00706C24">
      <w:pPr>
        <w:spacing w:after="0"/>
      </w:pPr>
    </w:p>
    <w:p w14:paraId="06A8DAD5" w14:textId="77777777" w:rsidR="00706C24" w:rsidRPr="00152A51" w:rsidRDefault="00706C24" w:rsidP="00706C24">
      <w:pPr>
        <w:pStyle w:val="Nadpis1"/>
        <w:rPr>
          <w:rFonts w:cstheme="minorHAnsi"/>
        </w:rPr>
      </w:pPr>
      <w:r w:rsidRPr="00152A51">
        <w:rPr>
          <w:rFonts w:cstheme="minorHAnsi"/>
        </w:rPr>
        <w:t>35 - Dotácie, príspevky a transfery</w:t>
      </w:r>
    </w:p>
    <w:p w14:paraId="16DFDA39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Vecné vymedzenie</w:t>
      </w:r>
    </w:p>
    <w:p w14:paraId="24C38311" w14:textId="00D5DD8D" w:rsidR="00706C24" w:rsidRPr="00152A51" w:rsidRDefault="00706C24" w:rsidP="00706C24">
      <w:pPr>
        <w:spacing w:after="0"/>
      </w:pPr>
      <w:r w:rsidRPr="00152A51">
        <w:t xml:space="preserve">Do </w:t>
      </w:r>
      <w:r w:rsidR="0035072C" w:rsidRPr="00152A51">
        <w:t>tejto triedy výdavkov</w:t>
      </w:r>
      <w:r w:rsidRPr="00152A51">
        <w:t xml:space="preserve"> sa zaraďuje poskytnutie dotácií, príspevkov (vrátane transferov) voči tretím osobám (poskytovateľom je štátna rozpočtová alebo príspevková organizácia, </w:t>
      </w:r>
      <w:r w:rsidR="00626B16" w:rsidRPr="00152A51">
        <w:t xml:space="preserve">záujmové združenie právnických osôb, ktorého členom je ministerstvo, </w:t>
      </w:r>
      <w:r w:rsidRPr="00152A51">
        <w:t>obec, VÚC a ich rozpočtové alebo príspevkové organizácie resp. neverejná právnická alebo fyzická osoba v zmysle zákona č. 5/2004 Z. Z. o službách zamestnanosti a o zmene a doplnení niektorých zákonov v znení neskorších predpisov)</w:t>
      </w:r>
      <w:r w:rsidR="00310200" w:rsidRPr="00152A51">
        <w:t>.</w:t>
      </w:r>
    </w:p>
    <w:p w14:paraId="7B87EC27" w14:textId="77777777" w:rsidR="00706C24" w:rsidRPr="00152A51" w:rsidRDefault="00706C24" w:rsidP="00706C24">
      <w:pPr>
        <w:spacing w:after="0"/>
      </w:pPr>
    </w:p>
    <w:p w14:paraId="287B913A" w14:textId="77777777" w:rsidR="00706C24" w:rsidRPr="00152A51" w:rsidRDefault="00706C24" w:rsidP="00706C24">
      <w:pPr>
        <w:spacing w:after="0"/>
      </w:pPr>
    </w:p>
    <w:p w14:paraId="277F17B1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Skupiny oprávnených výdavkov</w:t>
      </w:r>
    </w:p>
    <w:p w14:paraId="51BCAEED" w14:textId="77777777" w:rsidR="00706C24" w:rsidRPr="00152A51" w:rsidRDefault="00706C24" w:rsidP="00706C24">
      <w:pPr>
        <w:spacing w:after="0"/>
      </w:pPr>
      <w:r w:rsidRPr="00152A51">
        <w:t>352 - Poskytnutie dotácií, príspevkov voči tretím osobám</w:t>
      </w:r>
    </w:p>
    <w:p w14:paraId="4E8F9AD4" w14:textId="77777777" w:rsidR="00706C24" w:rsidRPr="00152A51" w:rsidRDefault="00706C24" w:rsidP="00706C24">
      <w:pPr>
        <w:spacing w:after="0"/>
        <w:rPr>
          <w:b/>
        </w:rPr>
      </w:pPr>
    </w:p>
    <w:p w14:paraId="7633A3F5" w14:textId="77777777" w:rsidR="00706C24" w:rsidRPr="00152A51" w:rsidRDefault="00706C24" w:rsidP="00706C24">
      <w:pPr>
        <w:pStyle w:val="Nadpis1"/>
        <w:rPr>
          <w:rFonts w:cstheme="minorHAnsi"/>
        </w:rPr>
      </w:pPr>
      <w:r w:rsidRPr="00152A51">
        <w:rPr>
          <w:rFonts w:cstheme="minorHAnsi"/>
        </w:rPr>
        <w:lastRenderedPageBreak/>
        <w:t>50 - Spotreba</w:t>
      </w:r>
    </w:p>
    <w:p w14:paraId="3625F241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Vecné vymedzenie</w:t>
      </w:r>
    </w:p>
    <w:p w14:paraId="68CB7204" w14:textId="27A10DBE" w:rsidR="00706C24" w:rsidRPr="00152A51" w:rsidRDefault="00706C24" w:rsidP="00706C24">
      <w:pPr>
        <w:spacing w:after="0"/>
      </w:pPr>
      <w:r w:rsidRPr="00152A51">
        <w:t>V </w:t>
      </w:r>
      <w:r w:rsidR="00E516F3" w:rsidRPr="00152A51">
        <w:t>tejto triede výdavkov</w:t>
      </w:r>
      <w:r w:rsidRPr="00152A51">
        <w:t xml:space="preserve"> sa vykazuje spotreba energie (napr. voda, para, plyn, elektrická energia), iné neskladovateľné dodávky (napr. betón).</w:t>
      </w:r>
    </w:p>
    <w:p w14:paraId="5FE1EB74" w14:textId="77777777" w:rsidR="00706C24" w:rsidRPr="00152A51" w:rsidRDefault="00706C24" w:rsidP="00706C24">
      <w:pPr>
        <w:spacing w:after="0"/>
      </w:pPr>
    </w:p>
    <w:p w14:paraId="79129F79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Skupiny oprávnených výdavkov</w:t>
      </w:r>
    </w:p>
    <w:p w14:paraId="5A7CD918" w14:textId="77777777" w:rsidR="00706C24" w:rsidRPr="00152A51" w:rsidRDefault="00706C24" w:rsidP="00706C24">
      <w:pPr>
        <w:spacing w:after="0"/>
      </w:pPr>
      <w:r w:rsidRPr="00152A51">
        <w:t>502 - Spotreba energie</w:t>
      </w:r>
    </w:p>
    <w:p w14:paraId="02A15C8B" w14:textId="77777777" w:rsidR="00706C24" w:rsidRPr="00152A51" w:rsidRDefault="00706C24" w:rsidP="00706C24">
      <w:pPr>
        <w:spacing w:after="0"/>
      </w:pPr>
      <w:r w:rsidRPr="00152A51">
        <w:t>503 - Spotreba ostatných neskladovateľných dodávok</w:t>
      </w:r>
    </w:p>
    <w:p w14:paraId="0367E66A" w14:textId="77777777" w:rsidR="00706C24" w:rsidRPr="00152A51" w:rsidRDefault="00706C24" w:rsidP="00706C24">
      <w:pPr>
        <w:spacing w:after="0"/>
        <w:rPr>
          <w:b/>
        </w:rPr>
      </w:pPr>
    </w:p>
    <w:p w14:paraId="43FF208A" w14:textId="77777777" w:rsidR="00706C24" w:rsidRPr="00152A51" w:rsidRDefault="00706C24" w:rsidP="00706C24">
      <w:pPr>
        <w:pStyle w:val="Nadpis1"/>
        <w:rPr>
          <w:rFonts w:cstheme="minorHAnsi"/>
        </w:rPr>
      </w:pPr>
      <w:r w:rsidRPr="00152A51">
        <w:rPr>
          <w:rFonts w:cstheme="minorHAnsi"/>
        </w:rPr>
        <w:t>51 - Služby</w:t>
      </w:r>
    </w:p>
    <w:p w14:paraId="2D90292A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Vecné vymedzenie</w:t>
      </w:r>
    </w:p>
    <w:p w14:paraId="0E87EF0D" w14:textId="6898E93F" w:rsidR="00706C24" w:rsidRPr="00152A51" w:rsidRDefault="00706C24" w:rsidP="00706C24">
      <w:pPr>
        <w:spacing w:after="0"/>
      </w:pPr>
      <w:r w:rsidRPr="00152A51">
        <w:t xml:space="preserve">Do </w:t>
      </w:r>
      <w:r w:rsidR="00600184" w:rsidRPr="00152A51">
        <w:t>tejto triedy výdavkov</w:t>
      </w:r>
      <w:r w:rsidRPr="00152A51">
        <w:t xml:space="preserve"> patria najmä:</w:t>
      </w:r>
    </w:p>
    <w:p w14:paraId="0FEA8172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>opravy a udržiavanie;</w:t>
      </w:r>
    </w:p>
    <w:p w14:paraId="32749CF9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>cestovné náhrady;</w:t>
      </w:r>
    </w:p>
    <w:p w14:paraId="3EB6DCE4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>občerstvenie;</w:t>
      </w:r>
    </w:p>
    <w:p w14:paraId="0844E7E7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 xml:space="preserve">nájomné,  skladné; </w:t>
      </w:r>
    </w:p>
    <w:p w14:paraId="568150EC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 xml:space="preserve">telekomunikačné poplatky, poštové poplatky; </w:t>
      </w:r>
    </w:p>
    <w:p w14:paraId="3A0A5CEE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>výdavky na prepravu a transportné výdavky</w:t>
      </w:r>
      <w:r w:rsidRPr="00152A51">
        <w:rPr>
          <w:rStyle w:val="Odkaznapoznmkupodiarou"/>
          <w:rFonts w:cstheme="minorHAnsi"/>
        </w:rPr>
        <w:footnoteReference w:id="9"/>
      </w:r>
      <w:r w:rsidRPr="00152A51">
        <w:t xml:space="preserve">; </w:t>
      </w:r>
    </w:p>
    <w:p w14:paraId="3A9BDF38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 xml:space="preserve">služby výpočtovej techniky, tlač; </w:t>
      </w:r>
    </w:p>
    <w:p w14:paraId="08CF2922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>poradenské služby, právne služby, tlmočnícke a prekladateľské služby, audit, expertízy, marketingové a podobné štúdie;</w:t>
      </w:r>
    </w:p>
    <w:p w14:paraId="0E69C343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>vzdelávacie a školiace služby (napr. školenia, kurzy, semináre);</w:t>
      </w:r>
    </w:p>
    <w:p w14:paraId="0A74A6E0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>konferencie, sympóziá;</w:t>
      </w:r>
    </w:p>
    <w:p w14:paraId="3832A86E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>výdavky na vývoj, ak nespĺňajú podmienku aktivácie, výdavky na výskum;</w:t>
      </w:r>
    </w:p>
    <w:p w14:paraId="0A7461A0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>obstaranie nehmotného majetku, ktorý podľa rozhodnutia účtovnej jednotky nebol zaradený ako dlhodobý nehmotný majetok;</w:t>
      </w:r>
    </w:p>
    <w:p w14:paraId="2DD1EC8D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 xml:space="preserve">náklady na revízie zariadení, periodické kontroly zariadení, skúšky funkčnosti zariadení, technické kontroly a emisné kontroly;  </w:t>
      </w:r>
    </w:p>
    <w:p w14:paraId="696CA441" w14:textId="77777777" w:rsidR="00706C24" w:rsidRPr="00152A51" w:rsidRDefault="00706C24" w:rsidP="00706C24">
      <w:pPr>
        <w:pStyle w:val="Odsekzoznamu"/>
        <w:numPr>
          <w:ilvl w:val="0"/>
          <w:numId w:val="28"/>
        </w:numPr>
        <w:suppressAutoHyphens w:val="0"/>
        <w:spacing w:after="0"/>
      </w:pPr>
      <w:r w:rsidRPr="00152A51">
        <w:t>náklady na inzerciu, publicitu.</w:t>
      </w:r>
    </w:p>
    <w:p w14:paraId="07E632F3" w14:textId="77777777" w:rsidR="00706C24" w:rsidRPr="00152A51" w:rsidRDefault="00706C24" w:rsidP="00706C24">
      <w:pPr>
        <w:spacing w:after="0"/>
        <w:rPr>
          <w:b/>
        </w:rPr>
      </w:pPr>
    </w:p>
    <w:p w14:paraId="253D45E2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Skupiny oprávnených výdavkov</w:t>
      </w:r>
    </w:p>
    <w:p w14:paraId="3AAEAC05" w14:textId="77777777" w:rsidR="00706C24" w:rsidRPr="00152A51" w:rsidRDefault="00706C24" w:rsidP="00706C24">
      <w:pPr>
        <w:spacing w:after="0"/>
      </w:pPr>
      <w:r w:rsidRPr="00152A51">
        <w:t>511 - Opravy a udržiavanie</w:t>
      </w:r>
    </w:p>
    <w:p w14:paraId="5A0A0924" w14:textId="77777777" w:rsidR="00706C24" w:rsidRPr="00152A51" w:rsidRDefault="00706C24" w:rsidP="00706C24">
      <w:pPr>
        <w:spacing w:after="0"/>
      </w:pPr>
      <w:r w:rsidRPr="00152A51">
        <w:t>512 - Cestovné náhrady</w:t>
      </w:r>
    </w:p>
    <w:p w14:paraId="4E0D954D" w14:textId="77777777" w:rsidR="00706C24" w:rsidRPr="00152A51" w:rsidRDefault="00706C24" w:rsidP="00706C24">
      <w:pPr>
        <w:spacing w:after="0"/>
      </w:pPr>
      <w:r w:rsidRPr="00152A51">
        <w:t>518 - Ostatné služby</w:t>
      </w:r>
    </w:p>
    <w:p w14:paraId="7A258209" w14:textId="77777777" w:rsidR="00706C24" w:rsidRPr="00152A51" w:rsidRDefault="00706C24" w:rsidP="00706C24">
      <w:pPr>
        <w:spacing w:after="0"/>
        <w:rPr>
          <w:b/>
        </w:rPr>
      </w:pPr>
    </w:p>
    <w:p w14:paraId="0BFA9606" w14:textId="77777777" w:rsidR="00706C24" w:rsidRPr="00152A51" w:rsidRDefault="00706C24" w:rsidP="00706C24">
      <w:pPr>
        <w:pStyle w:val="Nadpis1"/>
        <w:rPr>
          <w:rFonts w:cstheme="minorHAnsi"/>
        </w:rPr>
      </w:pPr>
      <w:r w:rsidRPr="00152A51">
        <w:rPr>
          <w:rFonts w:cstheme="minorHAnsi"/>
        </w:rPr>
        <w:lastRenderedPageBreak/>
        <w:t>52 - Osobné výdavky</w:t>
      </w:r>
    </w:p>
    <w:p w14:paraId="275A164F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Vecné vymedzenie</w:t>
      </w:r>
    </w:p>
    <w:p w14:paraId="46169C08" w14:textId="4D38F635" w:rsidR="00706C24" w:rsidRPr="00152A51" w:rsidRDefault="00706C24" w:rsidP="00706C24">
      <w:pPr>
        <w:spacing w:after="0"/>
      </w:pPr>
      <w:r w:rsidRPr="00152A51">
        <w:t xml:space="preserve">Patria sem mzdy, platy, povinné odvody za zamestnávateľa ako aj povinné sociálne náklady. Ďalej do </w:t>
      </w:r>
      <w:r w:rsidR="00600184" w:rsidRPr="00152A51">
        <w:t>tejto triedy výdavkov</w:t>
      </w:r>
      <w:r w:rsidRPr="00152A51">
        <w:t xml:space="preserve"> sú zahrnuté aj dohody o výkone prác mimo pracovného pomeru vrátane povinných odvodov za zamestnávateľa.</w:t>
      </w:r>
    </w:p>
    <w:p w14:paraId="6C6CB5BF" w14:textId="77777777" w:rsidR="00706C24" w:rsidRPr="00152A51" w:rsidRDefault="00706C24" w:rsidP="00706C24">
      <w:pPr>
        <w:spacing w:after="0"/>
        <w:rPr>
          <w:b/>
        </w:rPr>
      </w:pPr>
    </w:p>
    <w:p w14:paraId="21854E3C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Skupiny oprávnených výdavkov</w:t>
      </w:r>
    </w:p>
    <w:p w14:paraId="1217125D" w14:textId="1D4A2905" w:rsidR="00706C24" w:rsidRPr="00152A51" w:rsidRDefault="00706C24" w:rsidP="00706C24">
      <w:pPr>
        <w:spacing w:after="0"/>
      </w:pPr>
      <w:r w:rsidRPr="00152A51">
        <w:t>521 - Mzdové výdavky</w:t>
      </w:r>
      <w:r w:rsidRPr="00152A51">
        <w:rPr>
          <w:rStyle w:val="Odkaznapoznmkupodiarou"/>
          <w:rFonts w:cstheme="minorHAnsi"/>
        </w:rPr>
        <w:footnoteReference w:id="10"/>
      </w:r>
      <w:r w:rsidRPr="00152A51">
        <w:t xml:space="preserve"> </w:t>
      </w:r>
    </w:p>
    <w:p w14:paraId="1A2846F7" w14:textId="77777777" w:rsidR="00706C24" w:rsidRPr="00152A51" w:rsidRDefault="00706C24" w:rsidP="00706C24">
      <w:pPr>
        <w:spacing w:after="0"/>
        <w:rPr>
          <w:b/>
        </w:rPr>
      </w:pPr>
    </w:p>
    <w:p w14:paraId="163728A8" w14:textId="77777777" w:rsidR="00706C24" w:rsidRPr="00152A51" w:rsidRDefault="00706C24" w:rsidP="00706C24">
      <w:pPr>
        <w:pStyle w:val="Nadpis1"/>
        <w:rPr>
          <w:rFonts w:cstheme="minorHAnsi"/>
        </w:rPr>
      </w:pPr>
      <w:r w:rsidRPr="00152A51">
        <w:rPr>
          <w:rFonts w:cstheme="minorHAnsi"/>
        </w:rPr>
        <w:t>54 - Ostatné výdavky</w:t>
      </w:r>
    </w:p>
    <w:p w14:paraId="5D1F6DFA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Vecné vymedzenie</w:t>
      </w:r>
    </w:p>
    <w:p w14:paraId="19CAEB76" w14:textId="48071ED4" w:rsidR="00706C24" w:rsidRPr="00152A51" w:rsidRDefault="00706C24" w:rsidP="00706C24">
      <w:pPr>
        <w:spacing w:after="0"/>
      </w:pPr>
      <w:r w:rsidRPr="00152A51">
        <w:t>V</w:t>
      </w:r>
      <w:r w:rsidR="003772CB" w:rsidRPr="00152A51">
        <w:t xml:space="preserve"> tejto </w:t>
      </w:r>
      <w:r w:rsidRPr="00152A51">
        <w:t xml:space="preserve">triede </w:t>
      </w:r>
      <w:r w:rsidR="003772CB" w:rsidRPr="00152A51">
        <w:t xml:space="preserve">výdavkov </w:t>
      </w:r>
      <w:r w:rsidRPr="00152A51">
        <w:t>sa vykazujú ostatné položky, ktoré neboli uvedené v predchádzajúcich skupinách, ktoré sa týkajú hospodárskej činnosti, napríklad príspevky právnickým osobám, poistenie majetku určeného na prevádzkovú činnosť a iné poistné súvisiace s prevádzkovou činnosťou, štipendiá poskytované vysokou školou, príspevky poskytované neziskovými organizáciami, občianskymi združeniami v prospech tretích osôb.</w:t>
      </w:r>
    </w:p>
    <w:p w14:paraId="18B7C6F7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Skupiny oprávnených výdavkov</w:t>
      </w:r>
    </w:p>
    <w:p w14:paraId="5D58B4F1" w14:textId="77777777" w:rsidR="00706C24" w:rsidRPr="00152A51" w:rsidRDefault="00706C24" w:rsidP="00706C24">
      <w:pPr>
        <w:spacing w:after="0"/>
      </w:pPr>
      <w:r w:rsidRPr="00152A51">
        <w:t>548 - Výdavky na prevádzkovú činnosť</w:t>
      </w:r>
    </w:p>
    <w:p w14:paraId="2F2258C5" w14:textId="77777777" w:rsidR="00706C24" w:rsidRPr="00152A51" w:rsidRDefault="00706C24" w:rsidP="00706C24">
      <w:pPr>
        <w:spacing w:after="0"/>
        <w:rPr>
          <w:b/>
        </w:rPr>
      </w:pPr>
    </w:p>
    <w:p w14:paraId="53B44187" w14:textId="77777777" w:rsidR="00706C24" w:rsidRPr="00152A51" w:rsidRDefault="00706C24" w:rsidP="00706C24">
      <w:pPr>
        <w:pStyle w:val="Nadpis1"/>
        <w:rPr>
          <w:rFonts w:cstheme="minorHAnsi"/>
        </w:rPr>
      </w:pPr>
      <w:r w:rsidRPr="00152A51">
        <w:rPr>
          <w:rFonts w:cstheme="minorHAnsi"/>
        </w:rPr>
        <w:t>55 - Odpisy</w:t>
      </w:r>
    </w:p>
    <w:p w14:paraId="4542A837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Vecné vymedzenie</w:t>
      </w:r>
    </w:p>
    <w:p w14:paraId="293C2D75" w14:textId="1227ED07" w:rsidR="00706C24" w:rsidRPr="00152A51" w:rsidRDefault="00706C24" w:rsidP="00706C24">
      <w:pPr>
        <w:spacing w:after="0"/>
      </w:pPr>
      <w:r w:rsidRPr="00152A51">
        <w:t>Ide o  opotrebenie dlhodobého hmotného alebo nehmotného majetku za dané obdobie.</w:t>
      </w:r>
    </w:p>
    <w:p w14:paraId="04A8B56D" w14:textId="77777777" w:rsidR="00706C24" w:rsidRPr="00152A51" w:rsidRDefault="00706C24" w:rsidP="00706C24">
      <w:pPr>
        <w:spacing w:after="0"/>
        <w:rPr>
          <w:b/>
        </w:rPr>
      </w:pPr>
    </w:p>
    <w:p w14:paraId="5744DADB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Skupiny oprávnených výdavkov</w:t>
      </w:r>
    </w:p>
    <w:p w14:paraId="078CEF9C" w14:textId="77777777" w:rsidR="00706C24" w:rsidRPr="00152A51" w:rsidRDefault="00706C24" w:rsidP="00706C24">
      <w:pPr>
        <w:spacing w:after="0"/>
      </w:pPr>
      <w:r w:rsidRPr="00152A51">
        <w:t>551 - Odpisy</w:t>
      </w:r>
    </w:p>
    <w:p w14:paraId="44D0E44D" w14:textId="77777777" w:rsidR="00706C24" w:rsidRPr="00152A51" w:rsidRDefault="00706C24" w:rsidP="00706C24">
      <w:pPr>
        <w:spacing w:after="0"/>
        <w:rPr>
          <w:b/>
        </w:rPr>
      </w:pPr>
    </w:p>
    <w:p w14:paraId="1CD33365" w14:textId="77777777" w:rsidR="00706C24" w:rsidRPr="00152A51" w:rsidRDefault="00706C24" w:rsidP="00706C24">
      <w:pPr>
        <w:pStyle w:val="Nadpis1"/>
        <w:rPr>
          <w:rFonts w:cstheme="minorHAnsi"/>
        </w:rPr>
      </w:pPr>
      <w:r w:rsidRPr="00152A51">
        <w:rPr>
          <w:rFonts w:cstheme="minorHAnsi"/>
        </w:rPr>
        <w:lastRenderedPageBreak/>
        <w:t>56 - Finančné výdavky a poplatky</w:t>
      </w:r>
    </w:p>
    <w:p w14:paraId="6D675FDD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Vecné vymedzenie</w:t>
      </w:r>
    </w:p>
    <w:p w14:paraId="31D587A3" w14:textId="77777777" w:rsidR="00706C24" w:rsidRPr="00152A51" w:rsidRDefault="00706C24" w:rsidP="00706C24">
      <w:pPr>
        <w:spacing w:after="0"/>
      </w:pPr>
      <w:r w:rsidRPr="00152A51">
        <w:t>Miestne poplatky, správne poplatky, notárske poplatky, koncesionárske poplatky, poplatky za používanie  ciest a diaľnic formou diaľničných známok alebo mýta v tuzemsku. Ostatné finančné výdavky ako sú bankové výdavky, depozitné poplatky.</w:t>
      </w:r>
    </w:p>
    <w:p w14:paraId="67C156D9" w14:textId="77777777" w:rsidR="00706C24" w:rsidRPr="00152A51" w:rsidRDefault="00706C24" w:rsidP="00706C24">
      <w:pPr>
        <w:spacing w:after="0"/>
        <w:rPr>
          <w:b/>
        </w:rPr>
      </w:pPr>
    </w:p>
    <w:p w14:paraId="7F2DAC7A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Skupiny oprávnených výdavkov</w:t>
      </w:r>
    </w:p>
    <w:p w14:paraId="163EC8DF" w14:textId="77777777" w:rsidR="00706C24" w:rsidRPr="00152A51" w:rsidRDefault="00706C24" w:rsidP="00706C24">
      <w:pPr>
        <w:spacing w:after="0"/>
      </w:pPr>
      <w:r w:rsidRPr="00152A51">
        <w:t>568 - Ostatné finančné výdavky</w:t>
      </w:r>
    </w:p>
    <w:p w14:paraId="01ACD2EE" w14:textId="77777777" w:rsidR="00706C24" w:rsidRPr="00152A51" w:rsidRDefault="00706C24" w:rsidP="00706C24">
      <w:pPr>
        <w:spacing w:after="0"/>
        <w:rPr>
          <w:b/>
        </w:rPr>
      </w:pPr>
    </w:p>
    <w:p w14:paraId="5E24A59D" w14:textId="5E9E64F3" w:rsidR="00706C24" w:rsidRPr="00152A51" w:rsidRDefault="00706C24" w:rsidP="00706C24">
      <w:pPr>
        <w:pStyle w:val="Nadpis1"/>
        <w:rPr>
          <w:rFonts w:cstheme="minorHAnsi"/>
        </w:rPr>
      </w:pPr>
      <w:r w:rsidRPr="00152A51">
        <w:rPr>
          <w:rFonts w:cstheme="minorHAnsi"/>
        </w:rPr>
        <w:t>9</w:t>
      </w:r>
      <w:r w:rsidR="001302E7" w:rsidRPr="00152A51">
        <w:rPr>
          <w:rFonts w:cstheme="minorHAnsi"/>
        </w:rPr>
        <w:t>x</w:t>
      </w:r>
      <w:r w:rsidRPr="00152A51">
        <w:rPr>
          <w:rFonts w:cstheme="minorHAnsi"/>
        </w:rPr>
        <w:t xml:space="preserve"> – Zjednodušené vykazovanie výdavkov</w:t>
      </w:r>
      <w:r w:rsidR="00140B60">
        <w:rPr>
          <w:rFonts w:cstheme="minorHAnsi"/>
        </w:rPr>
        <w:t xml:space="preserve"> a financovanie,  ktoré nie je spojené s nákladmi</w:t>
      </w:r>
    </w:p>
    <w:p w14:paraId="3EF257DF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Vecné vymedzenie</w:t>
      </w:r>
    </w:p>
    <w:p w14:paraId="7221DCB3" w14:textId="7A5A4A05" w:rsidR="00706C24" w:rsidRPr="00152A51" w:rsidRDefault="00706C24" w:rsidP="00706C24">
      <w:pPr>
        <w:spacing w:after="0"/>
      </w:pPr>
      <w:r w:rsidRPr="00152A51">
        <w:t>Preukazovanie výdavkov prostredníctvom zjednodušených foriem vykazovania</w:t>
      </w:r>
      <w:r w:rsidR="00140B60">
        <w:t xml:space="preserve"> a </w:t>
      </w:r>
      <w:r w:rsidR="00140B60" w:rsidRPr="00140B60">
        <w:t>financovanie,  ktoré nie je spojené s</w:t>
      </w:r>
      <w:r w:rsidR="00140B60">
        <w:t> </w:t>
      </w:r>
      <w:r w:rsidR="00140B60" w:rsidRPr="00140B60">
        <w:t>nákladmi</w:t>
      </w:r>
      <w:r w:rsidR="00140B60">
        <w:t>.</w:t>
      </w:r>
    </w:p>
    <w:p w14:paraId="181CC54D" w14:textId="77777777" w:rsidR="00706C24" w:rsidRPr="00152A51" w:rsidRDefault="00706C24" w:rsidP="00706C24">
      <w:pPr>
        <w:spacing w:after="0"/>
      </w:pPr>
    </w:p>
    <w:p w14:paraId="22C9E1A2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Skupiny oprávnených výdavkov</w:t>
      </w:r>
    </w:p>
    <w:p w14:paraId="35E1C258" w14:textId="74D69E92" w:rsidR="00706C24" w:rsidRPr="00152A51" w:rsidRDefault="00706C24" w:rsidP="00706C24">
      <w:pPr>
        <w:spacing w:after="0"/>
      </w:pPr>
      <w:r w:rsidRPr="00152A51">
        <w:t xml:space="preserve">901 </w:t>
      </w:r>
      <w:r w:rsidR="00D525A7" w:rsidRPr="00152A51">
        <w:t xml:space="preserve">- Jednotkové </w:t>
      </w:r>
      <w:r w:rsidR="00761FF4" w:rsidRPr="00152A51">
        <w:t xml:space="preserve">náklady </w:t>
      </w:r>
      <w:r w:rsidR="00D525A7" w:rsidRPr="00152A51">
        <w:t>podľa článku 53 ods. 1 písm. b</w:t>
      </w:r>
      <w:r w:rsidRPr="00152A51">
        <w:t>)</w:t>
      </w:r>
      <w:r w:rsidR="00D525A7" w:rsidRPr="00152A51">
        <w:t xml:space="preserve"> </w:t>
      </w:r>
      <w:r w:rsidR="008963BD">
        <w:t>NSU</w:t>
      </w:r>
    </w:p>
    <w:p w14:paraId="30E9702E" w14:textId="688E3183" w:rsidR="00706C24" w:rsidRPr="00152A51" w:rsidRDefault="00706C24" w:rsidP="00706C24">
      <w:pPr>
        <w:spacing w:after="0"/>
      </w:pPr>
      <w:r w:rsidRPr="00152A51">
        <w:t xml:space="preserve">902 - </w:t>
      </w:r>
      <w:r w:rsidR="00D525A7" w:rsidRPr="00152A51">
        <w:t xml:space="preserve">Jednorazové platby podľa článku 53 ods. 1 písm. c) </w:t>
      </w:r>
      <w:r w:rsidR="008963BD">
        <w:t>NSU</w:t>
      </w:r>
    </w:p>
    <w:p w14:paraId="11F9E980" w14:textId="12FEC183" w:rsidR="00D525A7" w:rsidRPr="00152A51" w:rsidRDefault="00D525A7" w:rsidP="00706C24">
      <w:pPr>
        <w:spacing w:after="0"/>
      </w:pPr>
      <w:r w:rsidRPr="00152A51">
        <w:t>903 - Ostatné spôsoby paušálneho financovania</w:t>
      </w:r>
      <w:r w:rsidR="00CE03F9" w:rsidRPr="00152A51">
        <w:t xml:space="preserve"> podľa článku 53 ods. 1 písm. d) </w:t>
      </w:r>
      <w:r w:rsidR="008963BD">
        <w:t>NSU</w:t>
      </w:r>
      <w:r w:rsidR="00CE03F9" w:rsidRPr="00152A51">
        <w:t xml:space="preserve"> okrem tých podľa článku 54 – 56 </w:t>
      </w:r>
      <w:r w:rsidR="008963BD">
        <w:t>NSU</w:t>
      </w:r>
    </w:p>
    <w:p w14:paraId="7150D32A" w14:textId="52527DE7" w:rsidR="00D525A7" w:rsidRPr="00152A51" w:rsidRDefault="00706C24" w:rsidP="00706C24">
      <w:pPr>
        <w:spacing w:after="0"/>
      </w:pPr>
      <w:r w:rsidRPr="00152A51">
        <w:t>90</w:t>
      </w:r>
      <w:r w:rsidR="00D525A7" w:rsidRPr="00152A51">
        <w:t>7</w:t>
      </w:r>
      <w:r w:rsidRPr="00152A51">
        <w:t xml:space="preserve"> - Paušálna sadzba na </w:t>
      </w:r>
      <w:r w:rsidR="00D525A7" w:rsidRPr="00152A51">
        <w:t xml:space="preserve">nepriame výdavky podľa článku 54 písm. a) </w:t>
      </w:r>
      <w:r w:rsidR="008963BD">
        <w:t>NSU</w:t>
      </w:r>
    </w:p>
    <w:p w14:paraId="515EDB12" w14:textId="41B4F36A" w:rsidR="00D525A7" w:rsidRPr="00152A51" w:rsidRDefault="00D525A7" w:rsidP="00706C24">
      <w:pPr>
        <w:spacing w:after="0"/>
      </w:pPr>
      <w:r w:rsidRPr="00152A51">
        <w:t xml:space="preserve">915 - Paušálna sadzba na nepriame výdavky podľa článku 54 písm. b) </w:t>
      </w:r>
      <w:r w:rsidR="008963BD">
        <w:t>NSU</w:t>
      </w:r>
    </w:p>
    <w:p w14:paraId="67F63421" w14:textId="55EB03F2" w:rsidR="00D525A7" w:rsidRPr="00152A51" w:rsidRDefault="00D525A7" w:rsidP="00706C24">
      <w:pPr>
        <w:spacing w:after="0"/>
      </w:pPr>
      <w:r w:rsidRPr="00152A51">
        <w:t xml:space="preserve">925 - Paušálna sadzba na nepriame výdavky podľa článku 54 písm. c) </w:t>
      </w:r>
      <w:r w:rsidR="008963BD">
        <w:t>NSU</w:t>
      </w:r>
    </w:p>
    <w:p w14:paraId="29DD7E0D" w14:textId="7B6D31E0" w:rsidR="00706C24" w:rsidRPr="00152A51" w:rsidRDefault="00706C24" w:rsidP="00706C24">
      <w:pPr>
        <w:spacing w:after="0"/>
      </w:pPr>
      <w:r w:rsidRPr="00152A51">
        <w:t>9</w:t>
      </w:r>
      <w:r w:rsidR="00D525A7" w:rsidRPr="00152A51">
        <w:t>55</w:t>
      </w:r>
      <w:r w:rsidRPr="00152A51">
        <w:t xml:space="preserve"> - Paušálna sadzba na výdavky na zamestnancov </w:t>
      </w:r>
      <w:r w:rsidR="00D525A7" w:rsidRPr="00152A51">
        <w:t xml:space="preserve">podľa článku 55 </w:t>
      </w:r>
      <w:r w:rsidR="008963BD">
        <w:t>NSU</w:t>
      </w:r>
    </w:p>
    <w:p w14:paraId="5739D693" w14:textId="271F55F6" w:rsidR="00D525A7" w:rsidRPr="00152A51" w:rsidRDefault="00D525A7" w:rsidP="00706C24">
      <w:pPr>
        <w:spacing w:after="0"/>
      </w:pPr>
      <w:r w:rsidRPr="00152A51">
        <w:t>956 - Paušálna sadzba na</w:t>
      </w:r>
      <w:r w:rsidR="009E7A21" w:rsidRPr="00152A51">
        <w:t xml:space="preserve"> pokrytie zostávajúcich oprávnených</w:t>
      </w:r>
      <w:r w:rsidRPr="00152A51">
        <w:t xml:space="preserve"> výdavk</w:t>
      </w:r>
      <w:r w:rsidR="009E7A21" w:rsidRPr="00152A51">
        <w:t>ov</w:t>
      </w:r>
      <w:r w:rsidRPr="00152A51">
        <w:t xml:space="preserve"> projektu podľa článku 56 </w:t>
      </w:r>
      <w:r w:rsidR="008963BD">
        <w:t>NSU</w:t>
      </w:r>
    </w:p>
    <w:p w14:paraId="31397185" w14:textId="7831944F" w:rsidR="00706C24" w:rsidRPr="00152A51" w:rsidRDefault="00D525A7" w:rsidP="00706C24">
      <w:pPr>
        <w:spacing w:after="0"/>
      </w:pPr>
      <w:r w:rsidRPr="00152A51">
        <w:t>9</w:t>
      </w:r>
      <w:r w:rsidR="009E7A21" w:rsidRPr="00152A51">
        <w:t>6</w:t>
      </w:r>
      <w:r w:rsidRPr="00152A51">
        <w:t>4</w:t>
      </w:r>
      <w:r w:rsidR="00706C24" w:rsidRPr="00152A51">
        <w:t xml:space="preserve"> </w:t>
      </w:r>
      <w:r w:rsidRPr="00152A51">
        <w:t>–</w:t>
      </w:r>
      <w:r w:rsidR="00706C24" w:rsidRPr="00152A51">
        <w:t xml:space="preserve"> </w:t>
      </w:r>
      <w:r w:rsidRPr="00152A51">
        <w:t xml:space="preserve">Výdavky z príspevku Únie na program podľa článku 94 </w:t>
      </w:r>
      <w:r w:rsidR="008963BD">
        <w:t>NSU</w:t>
      </w:r>
    </w:p>
    <w:p w14:paraId="1F19E18B" w14:textId="211381A7" w:rsidR="00D525A7" w:rsidRPr="00152A51" w:rsidRDefault="00D525A7" w:rsidP="00706C24">
      <w:pPr>
        <w:spacing w:after="0"/>
      </w:pPr>
      <w:r w:rsidRPr="00152A51">
        <w:t>9</w:t>
      </w:r>
      <w:r w:rsidR="009E7A21" w:rsidRPr="00152A51">
        <w:t>6</w:t>
      </w:r>
      <w:r w:rsidRPr="00152A51">
        <w:t xml:space="preserve">5 - Výdavky z príspevku Únie na program podľa článku 95 </w:t>
      </w:r>
      <w:r w:rsidR="008963BD">
        <w:t>NSU</w:t>
      </w:r>
    </w:p>
    <w:p w14:paraId="2939E489" w14:textId="3EA520A8" w:rsidR="00706C24" w:rsidRPr="00152A51" w:rsidRDefault="00706C24" w:rsidP="00706C24"/>
    <w:p w14:paraId="5FE29808" w14:textId="70470FF7" w:rsidR="00706C24" w:rsidRPr="00152A51" w:rsidRDefault="00706C24" w:rsidP="00706C24">
      <w:pPr>
        <w:pStyle w:val="Nadpis1"/>
        <w:rPr>
          <w:rFonts w:cstheme="minorHAnsi"/>
        </w:rPr>
      </w:pPr>
      <w:r w:rsidRPr="00152A51">
        <w:rPr>
          <w:rFonts w:cstheme="minorHAnsi"/>
        </w:rPr>
        <w:t xml:space="preserve">93 - Rezerva </w:t>
      </w:r>
    </w:p>
    <w:p w14:paraId="7D13FFBC" w14:textId="121AF864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Vecné vymedzenie</w:t>
      </w:r>
    </w:p>
    <w:p w14:paraId="0ABB9F47" w14:textId="2CAEC383" w:rsidR="00706C24" w:rsidRPr="00152A51" w:rsidRDefault="00706C24" w:rsidP="00706C24">
      <w:pPr>
        <w:spacing w:after="0"/>
      </w:pPr>
      <w:r w:rsidRPr="00152A51">
        <w:t xml:space="preserve">Rezerva na nepredvídané výdavky (uplatnenie rezervy sa realizuje prostredníctvom </w:t>
      </w:r>
      <w:r w:rsidR="008655F4" w:rsidRPr="00152A51">
        <w:t xml:space="preserve">relevantnej </w:t>
      </w:r>
      <w:r w:rsidRPr="00152A51">
        <w:t xml:space="preserve">skupiny oprávnených výdavkov a musí spĺňať všeobecné podmienky oprávnenosti a podmienky oprávnenosti príslušného </w:t>
      </w:r>
      <w:r w:rsidR="008655F4" w:rsidRPr="00152A51">
        <w:t>programu</w:t>
      </w:r>
      <w:r w:rsidRPr="00152A51">
        <w:t>) .</w:t>
      </w:r>
    </w:p>
    <w:p w14:paraId="7D580179" w14:textId="77777777" w:rsidR="00A4675A" w:rsidRDefault="00A4675A" w:rsidP="00706C24">
      <w:pPr>
        <w:pStyle w:val="Nadpis3"/>
        <w:rPr>
          <w:rFonts w:asciiTheme="minorHAnsi" w:hAnsiTheme="minorHAnsi" w:cstheme="minorHAnsi"/>
        </w:rPr>
      </w:pPr>
    </w:p>
    <w:p w14:paraId="4419C309" w14:textId="23C2A59B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Skupiny oprávnených výdavkov</w:t>
      </w:r>
    </w:p>
    <w:p w14:paraId="55A10781" w14:textId="77777777" w:rsidR="00706C24" w:rsidRPr="00152A51" w:rsidRDefault="00706C24" w:rsidP="00706C24">
      <w:pPr>
        <w:spacing w:after="0"/>
      </w:pPr>
      <w:r w:rsidRPr="00152A51">
        <w:t>930 - Rezerva na nepredvídané výdavky</w:t>
      </w:r>
    </w:p>
    <w:p w14:paraId="2FB7BE84" w14:textId="77777777" w:rsidR="00706C24" w:rsidRPr="00152A51" w:rsidRDefault="00706C24" w:rsidP="00706C24"/>
    <w:p w14:paraId="713C5DBF" w14:textId="77777777" w:rsidR="00706C24" w:rsidRPr="00152A51" w:rsidRDefault="00706C24" w:rsidP="00706C24"/>
    <w:p w14:paraId="2D012294" w14:textId="2CD02547" w:rsidR="00706C24" w:rsidRPr="00152A51" w:rsidRDefault="00706C24" w:rsidP="00706C24">
      <w:pPr>
        <w:pStyle w:val="Nadpis1"/>
        <w:rPr>
          <w:rFonts w:cstheme="minorHAnsi"/>
        </w:rPr>
      </w:pPr>
      <w:r w:rsidRPr="00152A51">
        <w:rPr>
          <w:rFonts w:cstheme="minorHAnsi"/>
        </w:rPr>
        <w:t xml:space="preserve">99 – Výdavky programov Interreg </w:t>
      </w:r>
      <w:r w:rsidR="00A4675A">
        <w:rPr>
          <w:rFonts w:cstheme="minorHAnsi"/>
        </w:rPr>
        <w:t>2021 - 2027</w:t>
      </w:r>
    </w:p>
    <w:p w14:paraId="1F985432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Vecné vymedzenie</w:t>
      </w:r>
    </w:p>
    <w:p w14:paraId="31E2C022" w14:textId="482DB605" w:rsidR="00706C24" w:rsidRPr="00152A51" w:rsidRDefault="00CA2DF1" w:rsidP="00706C24">
      <w:pPr>
        <w:spacing w:after="0"/>
      </w:pPr>
      <w:r w:rsidRPr="00152A51">
        <w:t>Výdavky v  rámci programov Interreg podľa článkov 39 – 43 Nariadenia o EÚS.</w:t>
      </w:r>
    </w:p>
    <w:p w14:paraId="62F19424" w14:textId="77777777" w:rsidR="00706C24" w:rsidRPr="00152A51" w:rsidRDefault="00706C24" w:rsidP="00706C24">
      <w:pPr>
        <w:spacing w:after="0"/>
      </w:pPr>
    </w:p>
    <w:p w14:paraId="68CD2755" w14:textId="77777777" w:rsidR="00706C24" w:rsidRPr="00152A51" w:rsidRDefault="00706C24" w:rsidP="00706C24">
      <w:pPr>
        <w:pStyle w:val="Nadpis3"/>
        <w:rPr>
          <w:rFonts w:asciiTheme="minorHAnsi" w:hAnsiTheme="minorHAnsi" w:cstheme="minorHAnsi"/>
        </w:rPr>
      </w:pPr>
      <w:r w:rsidRPr="00152A51">
        <w:rPr>
          <w:rFonts w:asciiTheme="minorHAnsi" w:hAnsiTheme="minorHAnsi" w:cstheme="minorHAnsi"/>
        </w:rPr>
        <w:t>Skupiny oprávnených výdavkov</w:t>
      </w:r>
    </w:p>
    <w:p w14:paraId="216AC431" w14:textId="77777777" w:rsidR="00706C24" w:rsidRPr="00152A51" w:rsidRDefault="00706C24" w:rsidP="00706C24">
      <w:pPr>
        <w:spacing w:after="0"/>
      </w:pPr>
      <w:r w:rsidRPr="00152A51">
        <w:t>991 – Príprava projektu</w:t>
      </w:r>
    </w:p>
    <w:p w14:paraId="17F55D40" w14:textId="0461AD54" w:rsidR="00706C24" w:rsidRPr="00152A51" w:rsidRDefault="00706C24" w:rsidP="00706C24">
      <w:pPr>
        <w:spacing w:after="0"/>
      </w:pPr>
      <w:r w:rsidRPr="00152A51">
        <w:t xml:space="preserve">992 – </w:t>
      </w:r>
      <w:r w:rsidR="006D3193">
        <w:t>Náklady</w:t>
      </w:r>
      <w:r w:rsidR="006D3193" w:rsidRPr="00152A51">
        <w:t xml:space="preserve"> </w:t>
      </w:r>
      <w:r w:rsidR="00E54B96" w:rsidRPr="00152A51">
        <w:t>na zamestnancov</w:t>
      </w:r>
    </w:p>
    <w:p w14:paraId="3B0724BC" w14:textId="520FF98F" w:rsidR="00706C24" w:rsidRPr="00152A51" w:rsidRDefault="00706C24" w:rsidP="00706C24">
      <w:pPr>
        <w:spacing w:after="0"/>
      </w:pPr>
      <w:r w:rsidRPr="00152A51">
        <w:t xml:space="preserve">993 – Cestovné </w:t>
      </w:r>
      <w:r w:rsidR="006D3193">
        <w:t>náklady</w:t>
      </w:r>
      <w:r w:rsidR="006D3193" w:rsidRPr="00152A51">
        <w:t xml:space="preserve"> </w:t>
      </w:r>
      <w:r w:rsidRPr="00152A51">
        <w:t>a </w:t>
      </w:r>
      <w:r w:rsidR="006D3193">
        <w:t>náklady</w:t>
      </w:r>
      <w:r w:rsidR="006D3193" w:rsidRPr="00152A51">
        <w:t xml:space="preserve"> </w:t>
      </w:r>
      <w:r w:rsidRPr="00152A51">
        <w:t>na ubytovanie</w:t>
      </w:r>
    </w:p>
    <w:p w14:paraId="1C191AE3" w14:textId="49E5D357" w:rsidR="00706C24" w:rsidRPr="00152A51" w:rsidRDefault="00706C24" w:rsidP="00706C24">
      <w:pPr>
        <w:spacing w:after="0"/>
      </w:pPr>
      <w:r w:rsidRPr="00152A51">
        <w:t xml:space="preserve">994 – </w:t>
      </w:r>
      <w:r w:rsidR="006D3193">
        <w:t>Náklady</w:t>
      </w:r>
      <w:r w:rsidR="006D3193" w:rsidRPr="00152A51">
        <w:t xml:space="preserve"> </w:t>
      </w:r>
      <w:r w:rsidRPr="00152A51">
        <w:t xml:space="preserve">na </w:t>
      </w:r>
      <w:r w:rsidR="00E54B96" w:rsidRPr="00152A51">
        <w:t>externé odborné znalosti a služby</w:t>
      </w:r>
    </w:p>
    <w:p w14:paraId="0A294119" w14:textId="10E99C21" w:rsidR="00706C24" w:rsidRPr="00152A51" w:rsidRDefault="00706C24" w:rsidP="00706C24">
      <w:pPr>
        <w:spacing w:after="0"/>
      </w:pPr>
      <w:r w:rsidRPr="00152A51">
        <w:t xml:space="preserve">995 – </w:t>
      </w:r>
      <w:r w:rsidR="006D3193">
        <w:t>Náklady</w:t>
      </w:r>
      <w:r w:rsidR="006D3193" w:rsidRPr="00152A51">
        <w:t xml:space="preserve"> </w:t>
      </w:r>
      <w:r w:rsidRPr="00152A51">
        <w:t>na vybavenie</w:t>
      </w:r>
    </w:p>
    <w:p w14:paraId="6BB30C42" w14:textId="6D176A90" w:rsidR="00706C24" w:rsidRPr="00152A51" w:rsidRDefault="00706C24" w:rsidP="00706C24">
      <w:pPr>
        <w:spacing w:after="0"/>
      </w:pPr>
      <w:r w:rsidRPr="00152A51">
        <w:t xml:space="preserve">996 -  </w:t>
      </w:r>
      <w:r w:rsidR="006D3193">
        <w:t>Náklady</w:t>
      </w:r>
      <w:r w:rsidR="006D3193" w:rsidRPr="00152A51">
        <w:t xml:space="preserve"> </w:t>
      </w:r>
      <w:r w:rsidR="00E54B96" w:rsidRPr="00152A51">
        <w:t>na infraštruktúru a stavebné práce</w:t>
      </w:r>
    </w:p>
    <w:p w14:paraId="4EEA3850" w14:textId="36600894" w:rsidR="00706C24" w:rsidRPr="00152A51" w:rsidRDefault="00706C24" w:rsidP="00706C24">
      <w:pPr>
        <w:spacing w:after="0"/>
      </w:pPr>
      <w:r w:rsidRPr="00152A51">
        <w:t xml:space="preserve">997 -  Kancelárske, administratívne </w:t>
      </w:r>
      <w:r w:rsidR="006D3193">
        <w:t>náklady</w:t>
      </w:r>
      <w:bookmarkStart w:id="1" w:name="_GoBack"/>
      <w:bookmarkEnd w:id="1"/>
    </w:p>
    <w:p w14:paraId="5F88B18F" w14:textId="6279B5C1" w:rsidR="00651DC7" w:rsidRPr="00152A51" w:rsidRDefault="00651DC7" w:rsidP="00706C24"/>
    <w:sectPr w:rsidR="00651DC7" w:rsidRPr="00152A51" w:rsidSect="00984EE7">
      <w:headerReference w:type="default" r:id="rId12"/>
      <w:footerReference w:type="default" r:id="rId13"/>
      <w:pgSz w:w="11906" w:h="16838"/>
      <w:pgMar w:top="1417" w:right="1417" w:bottom="851" w:left="1417" w:header="426" w:footer="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49EEE" w14:textId="77777777" w:rsidR="0028760A" w:rsidRDefault="0028760A" w:rsidP="00D5790C">
      <w:r>
        <w:separator/>
      </w:r>
    </w:p>
    <w:p w14:paraId="2621BDCB" w14:textId="77777777" w:rsidR="0028760A" w:rsidRDefault="0028760A" w:rsidP="00D5790C"/>
    <w:p w14:paraId="777AEA76" w14:textId="77777777" w:rsidR="0028760A" w:rsidRDefault="0028760A" w:rsidP="00D5790C"/>
  </w:endnote>
  <w:endnote w:type="continuationSeparator" w:id="0">
    <w:p w14:paraId="2647DEBD" w14:textId="77777777" w:rsidR="0028760A" w:rsidRDefault="0028760A" w:rsidP="00D5790C">
      <w:r>
        <w:continuationSeparator/>
      </w:r>
    </w:p>
    <w:p w14:paraId="2E38B940" w14:textId="77777777" w:rsidR="0028760A" w:rsidRDefault="0028760A" w:rsidP="00D5790C"/>
    <w:p w14:paraId="512795C1" w14:textId="77777777" w:rsidR="0028760A" w:rsidRDefault="0028760A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3928972"/>
      <w:docPartObj>
        <w:docPartGallery w:val="Page Numbers (Bottom of Page)"/>
        <w:docPartUnique/>
      </w:docPartObj>
    </w:sdtPr>
    <w:sdtEndPr/>
    <w:sdtContent>
      <w:p w14:paraId="5D1E9381" w14:textId="5084FA45" w:rsidR="00942332" w:rsidRDefault="0094233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EE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75384" w14:textId="77777777" w:rsidR="0028760A" w:rsidRDefault="0028760A" w:rsidP="00D5790C">
      <w:r>
        <w:separator/>
      </w:r>
    </w:p>
    <w:p w14:paraId="41FBA56D" w14:textId="77777777" w:rsidR="0028760A" w:rsidRDefault="0028760A" w:rsidP="00D5790C"/>
    <w:p w14:paraId="6E062275" w14:textId="77777777" w:rsidR="0028760A" w:rsidRDefault="0028760A" w:rsidP="00D5790C"/>
  </w:footnote>
  <w:footnote w:type="continuationSeparator" w:id="0">
    <w:p w14:paraId="4393DFEF" w14:textId="77777777" w:rsidR="0028760A" w:rsidRDefault="0028760A" w:rsidP="00D5790C">
      <w:r>
        <w:continuationSeparator/>
      </w:r>
    </w:p>
    <w:p w14:paraId="1B02B336" w14:textId="77777777" w:rsidR="0028760A" w:rsidRDefault="0028760A" w:rsidP="00D5790C"/>
    <w:p w14:paraId="51A1DADC" w14:textId="77777777" w:rsidR="0028760A" w:rsidRDefault="0028760A" w:rsidP="00D5790C"/>
  </w:footnote>
  <w:footnote w:id="1">
    <w:p w14:paraId="51D5096B" w14:textId="21933BDC" w:rsidR="00C06A5A" w:rsidRPr="009F37EB" w:rsidRDefault="00C06A5A" w:rsidP="00152A51">
      <w:pPr>
        <w:pStyle w:val="Textpoznmkypodiarou"/>
        <w:jc w:val="both"/>
        <w:rPr>
          <w:rFonts w:asciiTheme="minorHAnsi" w:hAnsiTheme="minorHAnsi" w:cstheme="minorHAnsi"/>
        </w:rPr>
      </w:pPr>
      <w:r w:rsidRPr="009F37EB">
        <w:rPr>
          <w:rStyle w:val="Odkaznapoznmkupodiarou"/>
          <w:rFonts w:asciiTheme="minorHAnsi" w:hAnsiTheme="minorHAnsi" w:cstheme="minorHAnsi"/>
        </w:rPr>
        <w:footnoteRef/>
      </w:r>
      <w:r w:rsidRPr="009F37EB">
        <w:rPr>
          <w:rFonts w:asciiTheme="minorHAnsi" w:hAnsiTheme="minorHAnsi" w:cstheme="minorHAnsi"/>
        </w:rPr>
        <w:t xml:space="preserve"> RO zodpovedá pri uzatváraní zmluvy o poskytnutí NFP za to, že každý výdavok plánovaný v danom projekte je jednoznačne a správne zaradený do príslušnej skupiny oprávnených výdavkov.</w:t>
      </w:r>
    </w:p>
  </w:footnote>
  <w:footnote w:id="2">
    <w:p w14:paraId="78690029" w14:textId="67C7DE13" w:rsidR="00110580" w:rsidRDefault="00110580" w:rsidP="00215BE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15BE7">
        <w:rPr>
          <w:rFonts w:asciiTheme="minorHAnsi" w:hAnsiTheme="minorHAnsi" w:cstheme="minorHAnsi"/>
        </w:rPr>
        <w:t>Číselník slúži pre zatriedenie výdavkov do rozpočtu  projektu. Napriek tomu, že číselník vychádza z účtovnej osnovy, nekopíruje ju. Výstupy z účtovníctva jednotlivých účtovných jednotiek (t. j. žiadateľov/prijímateľov) teda nemusia byť totožné so zaradením výdavkov do tried a skupín výdavkov tak, ako to určuje tento číselník.</w:t>
      </w:r>
    </w:p>
  </w:footnote>
  <w:footnote w:id="3">
    <w:p w14:paraId="788C130D" w14:textId="160C08AE" w:rsidR="003E5759" w:rsidRPr="000A4346" w:rsidRDefault="003E5759" w:rsidP="00152A51">
      <w:pPr>
        <w:pStyle w:val="Textpoznmkypodiarou"/>
        <w:jc w:val="both"/>
        <w:rPr>
          <w:rFonts w:asciiTheme="minorHAnsi" w:hAnsiTheme="minorHAnsi" w:cstheme="minorHAnsi"/>
        </w:rPr>
      </w:pPr>
      <w:r w:rsidRPr="000A4346">
        <w:rPr>
          <w:rStyle w:val="Odkaznapoznmkupodiarou"/>
          <w:rFonts w:asciiTheme="minorHAnsi" w:hAnsiTheme="minorHAnsi" w:cstheme="minorHAnsi"/>
        </w:rPr>
        <w:footnoteRef/>
      </w:r>
      <w:r w:rsidRPr="000A4346">
        <w:rPr>
          <w:rFonts w:asciiTheme="minorHAnsi" w:hAnsiTheme="minorHAnsi" w:cstheme="minorHAnsi"/>
        </w:rPr>
        <w:t xml:space="preserve"> Uskutočnené zmeny v číselníku </w:t>
      </w:r>
      <w:r w:rsidR="00B61E25">
        <w:rPr>
          <w:rFonts w:asciiTheme="minorHAnsi" w:hAnsiTheme="minorHAnsi" w:cstheme="minorHAnsi"/>
        </w:rPr>
        <w:t>skupín</w:t>
      </w:r>
      <w:r w:rsidR="00B61E25" w:rsidRPr="000A4346">
        <w:rPr>
          <w:rFonts w:asciiTheme="minorHAnsi" w:hAnsiTheme="minorHAnsi" w:cstheme="minorHAnsi"/>
        </w:rPr>
        <w:t xml:space="preserve"> </w:t>
      </w:r>
      <w:r w:rsidRPr="000A4346">
        <w:rPr>
          <w:rFonts w:asciiTheme="minorHAnsi" w:hAnsiTheme="minorHAnsi" w:cstheme="minorHAnsi"/>
        </w:rPr>
        <w:t>výdavkov (trieda, skupina) nie je možné aplikovať na už vyhlásené výzvy  (výnimkou sú iba legislatívne zmeny zakladajúce nutnosť zmeny v číselníku, pričom dané zmeny musia byť v súlade s podmienkami výzvy), t. j. zmeny sú platné do budúcna a na výzvy, ktoré sa plánujú vyhlásiť.</w:t>
      </w:r>
    </w:p>
  </w:footnote>
  <w:footnote w:id="4">
    <w:p w14:paraId="46E71292" w14:textId="665CA0AE" w:rsidR="00AD41A5" w:rsidRPr="000A4346" w:rsidRDefault="00AD41A5" w:rsidP="00152A51">
      <w:pPr>
        <w:pStyle w:val="Textpoznmkypodiarou"/>
        <w:jc w:val="both"/>
        <w:rPr>
          <w:rFonts w:asciiTheme="minorHAnsi" w:hAnsiTheme="minorHAnsi" w:cstheme="minorHAnsi"/>
        </w:rPr>
      </w:pPr>
      <w:r w:rsidRPr="000A4346">
        <w:rPr>
          <w:rStyle w:val="Odkaznapoznmkupodiarou"/>
          <w:rFonts w:asciiTheme="minorHAnsi" w:hAnsiTheme="minorHAnsi" w:cstheme="minorHAnsi"/>
        </w:rPr>
        <w:footnoteRef/>
      </w:r>
      <w:r w:rsidRPr="000A4346">
        <w:rPr>
          <w:rFonts w:asciiTheme="minorHAnsi" w:hAnsiTheme="minorHAnsi" w:cstheme="minorHAnsi"/>
        </w:rPr>
        <w:t xml:space="preserve"> RO môže požiadať CKO ako správcu ITMS  o zaradenie novej skupiny výdavkov uvedenej v číselníku </w:t>
      </w:r>
      <w:r w:rsidR="00B61E25">
        <w:rPr>
          <w:rFonts w:asciiTheme="minorHAnsi" w:hAnsiTheme="minorHAnsi" w:cstheme="minorHAnsi"/>
        </w:rPr>
        <w:t>skupín</w:t>
      </w:r>
      <w:r w:rsidR="00B61E25" w:rsidRPr="000A4346">
        <w:rPr>
          <w:rFonts w:asciiTheme="minorHAnsi" w:hAnsiTheme="minorHAnsi" w:cstheme="minorHAnsi"/>
        </w:rPr>
        <w:t xml:space="preserve"> </w:t>
      </w:r>
      <w:r w:rsidRPr="000A4346">
        <w:rPr>
          <w:rFonts w:asciiTheme="minorHAnsi" w:hAnsiTheme="minorHAnsi" w:cstheme="minorHAnsi"/>
        </w:rPr>
        <w:t xml:space="preserve">výdavkov. </w:t>
      </w:r>
      <w:r w:rsidR="0051169B" w:rsidRPr="000A4346">
        <w:rPr>
          <w:rFonts w:asciiTheme="minorHAnsi" w:hAnsiTheme="minorHAnsi" w:cstheme="minorHAnsi"/>
        </w:rPr>
        <w:t xml:space="preserve">V žiadosti uvedie: triedu, zatriedenie do skupiny a zdôvodnenie žiadosti. </w:t>
      </w:r>
      <w:r w:rsidRPr="000A4346">
        <w:rPr>
          <w:rFonts w:asciiTheme="minorHAnsi" w:hAnsiTheme="minorHAnsi" w:cstheme="minorHAnsi"/>
        </w:rPr>
        <w:t>Žiadosť musí byť podpísaná príslušným štatutárnym orgánom alebo ním poverenou osobou, resp. oprávnenou osobou RO.</w:t>
      </w:r>
    </w:p>
  </w:footnote>
  <w:footnote w:id="5">
    <w:p w14:paraId="4A993836" w14:textId="77777777" w:rsidR="00706C24" w:rsidRPr="000A4346" w:rsidRDefault="00706C24" w:rsidP="00152A51">
      <w:pPr>
        <w:pStyle w:val="Textpoznmkypodiarou"/>
        <w:jc w:val="both"/>
        <w:rPr>
          <w:rFonts w:asciiTheme="minorHAnsi" w:hAnsiTheme="minorHAnsi" w:cstheme="minorHAnsi"/>
        </w:rPr>
      </w:pPr>
      <w:r w:rsidRPr="000A4346">
        <w:rPr>
          <w:rStyle w:val="Odkaznapoznmkupodiarou"/>
          <w:rFonts w:asciiTheme="minorHAnsi" w:hAnsiTheme="minorHAnsi" w:cstheme="minorHAnsi"/>
        </w:rPr>
        <w:footnoteRef/>
      </w:r>
      <w:r w:rsidRPr="000A4346">
        <w:rPr>
          <w:rFonts w:asciiTheme="minorHAnsi" w:hAnsiTheme="minorHAnsi" w:cstheme="minorHAnsi"/>
        </w:rPr>
        <w:t xml:space="preserve"> Vrátane nákladov súvisiacich s obstaraním dlhodobého nehmotného majetku do času uvedenia predmetného majetku do užívania.</w:t>
      </w:r>
    </w:p>
  </w:footnote>
  <w:footnote w:id="6">
    <w:p w14:paraId="730E5AFD" w14:textId="77777777" w:rsidR="00706C24" w:rsidRPr="00FD3E63" w:rsidRDefault="00706C24" w:rsidP="00152A51">
      <w:pPr>
        <w:pStyle w:val="Textpoznmkypodiarou"/>
        <w:jc w:val="both"/>
      </w:pPr>
      <w:r w:rsidRPr="000A4346">
        <w:rPr>
          <w:rStyle w:val="Odkaznapoznmkupodiarou"/>
          <w:rFonts w:asciiTheme="minorHAnsi" w:hAnsiTheme="minorHAnsi" w:cstheme="minorHAnsi"/>
        </w:rPr>
        <w:footnoteRef/>
      </w:r>
      <w:r w:rsidRPr="000A4346">
        <w:rPr>
          <w:rFonts w:asciiTheme="minorHAnsi" w:hAnsiTheme="minorHAnsi" w:cstheme="minorHAnsi"/>
        </w:rPr>
        <w:t xml:space="preserve"> Zákon o dani z príjmov.</w:t>
      </w:r>
      <w:r w:rsidRPr="00FD3E63">
        <w:t xml:space="preserve"> </w:t>
      </w:r>
    </w:p>
  </w:footnote>
  <w:footnote w:id="7">
    <w:p w14:paraId="08C580EB" w14:textId="77777777" w:rsidR="00706C24" w:rsidRPr="000A4346" w:rsidRDefault="00706C24" w:rsidP="00152A51">
      <w:pPr>
        <w:pStyle w:val="Textpoznmkypodiarou"/>
        <w:jc w:val="both"/>
        <w:rPr>
          <w:rFonts w:asciiTheme="minorHAnsi" w:hAnsiTheme="minorHAnsi" w:cstheme="minorHAnsi"/>
        </w:rPr>
      </w:pPr>
      <w:r w:rsidRPr="000A4346">
        <w:rPr>
          <w:rStyle w:val="Odkaznapoznmkupodiarou"/>
          <w:rFonts w:asciiTheme="minorHAnsi" w:hAnsiTheme="minorHAnsi" w:cstheme="minorHAnsi"/>
        </w:rPr>
        <w:footnoteRef/>
      </w:r>
      <w:r w:rsidRPr="000A4346">
        <w:rPr>
          <w:rFonts w:asciiTheme="minorHAnsi" w:hAnsiTheme="minorHAnsi" w:cstheme="minorHAnsi"/>
        </w:rPr>
        <w:t xml:space="preserve"> Vrátane nákladov súvisiacich s obstaraním dlhodobého hmotného majetku do času uvedenia predmetného majetku do užívania.</w:t>
      </w:r>
    </w:p>
  </w:footnote>
  <w:footnote w:id="8">
    <w:p w14:paraId="1BEF6528" w14:textId="77777777" w:rsidR="00706C24" w:rsidRPr="00A4675A" w:rsidRDefault="00706C24" w:rsidP="00706C24">
      <w:pPr>
        <w:pStyle w:val="Textpoznmkypodiarou"/>
        <w:rPr>
          <w:rFonts w:asciiTheme="minorHAnsi" w:hAnsiTheme="minorHAnsi" w:cstheme="minorHAnsi"/>
        </w:rPr>
      </w:pPr>
      <w:r w:rsidRPr="00FD3E63">
        <w:rPr>
          <w:rStyle w:val="Odkaznapoznmkupodiarou"/>
        </w:rPr>
        <w:footnoteRef/>
      </w:r>
      <w:r w:rsidRPr="00FD3E63">
        <w:t xml:space="preserve"> </w:t>
      </w:r>
      <w:r w:rsidRPr="00A4675A">
        <w:rPr>
          <w:rFonts w:asciiTheme="minorHAnsi" w:hAnsiTheme="minorHAnsi" w:cstheme="minorHAnsi"/>
        </w:rPr>
        <w:t>Vrátane nákladov súvisiacich s obstaraním uvedeného hmotného majetku do užívania.</w:t>
      </w:r>
    </w:p>
  </w:footnote>
  <w:footnote w:id="9">
    <w:p w14:paraId="4A086255" w14:textId="77777777" w:rsidR="00706C24" w:rsidRPr="00152A51" w:rsidRDefault="00706C24" w:rsidP="00152A51">
      <w:pPr>
        <w:pStyle w:val="Textpoznmkypodiarou"/>
        <w:jc w:val="both"/>
        <w:rPr>
          <w:rFonts w:asciiTheme="minorHAnsi" w:hAnsiTheme="minorHAnsi" w:cstheme="minorHAnsi"/>
        </w:rPr>
      </w:pPr>
      <w:r w:rsidRPr="00FD3E63">
        <w:rPr>
          <w:rStyle w:val="Odkaznapoznmkupodiarou"/>
        </w:rPr>
        <w:footnoteRef/>
      </w:r>
      <w:r w:rsidRPr="00FD3E63">
        <w:t xml:space="preserve"> </w:t>
      </w:r>
      <w:r w:rsidRPr="00A4675A">
        <w:rPr>
          <w:rFonts w:asciiTheme="minorHAnsi" w:hAnsiTheme="minorHAnsi" w:cstheme="minorHAnsi"/>
        </w:rPr>
        <w:t>Ak nie sú súčasťou obstarávacej ceny majetku (dlhodobého majetku, zásoby).</w:t>
      </w:r>
    </w:p>
  </w:footnote>
  <w:footnote w:id="10">
    <w:p w14:paraId="3EB13690" w14:textId="6F97E528" w:rsidR="00706C24" w:rsidRPr="000A4346" w:rsidRDefault="00706C24" w:rsidP="00152A51">
      <w:pPr>
        <w:pStyle w:val="Textpoznmkypodiarou"/>
        <w:jc w:val="both"/>
        <w:rPr>
          <w:rFonts w:asciiTheme="minorHAnsi" w:hAnsiTheme="minorHAnsi" w:cstheme="minorHAnsi"/>
        </w:rPr>
      </w:pPr>
      <w:r w:rsidRPr="00152A51">
        <w:rPr>
          <w:rStyle w:val="Odkaznapoznmkupodiarou"/>
          <w:rFonts w:asciiTheme="minorHAnsi" w:hAnsiTheme="minorHAnsi" w:cstheme="minorHAnsi"/>
        </w:rPr>
        <w:footnoteRef/>
      </w:r>
      <w:r w:rsidR="003772CB" w:rsidRPr="00152A51">
        <w:rPr>
          <w:rFonts w:asciiTheme="minorHAnsi" w:hAnsiTheme="minorHAnsi" w:cstheme="minorHAnsi"/>
        </w:rPr>
        <w:t xml:space="preserve">Vrátane odmien za prácu vykonávanú mimo pracovného pomeru, platov, povinných odvodov za zamestnávateľa a iných zákonných náhrad. </w:t>
      </w:r>
      <w:r w:rsidRPr="00152A51">
        <w:rPr>
          <w:rFonts w:asciiTheme="minorHAnsi" w:hAnsiTheme="minorHAnsi" w:cstheme="minorHAnsi"/>
        </w:rPr>
        <w:t>Relevantné zložky mzdy vrátane pohyblivých zložiek (napr. osobné príplatky).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B6E29" w14:textId="1AED1AF9" w:rsidR="009F37EB" w:rsidRDefault="00A264BB" w:rsidP="00984EE7">
    <w:pPr>
      <w:pStyle w:val="Hlavika"/>
    </w:pPr>
    <w:r>
      <w:rPr>
        <w:noProof/>
        <w:lang w:eastAsia="sk-SK"/>
      </w:rPr>
      <w:t>Príloha č. 2</w:t>
    </w:r>
    <w:r w:rsidR="00044334">
      <w:rPr>
        <w:noProof/>
        <w:lang w:eastAsia="sk-SK"/>
      </w:rPr>
      <w:t xml:space="preserve"> Príručky</w:t>
    </w:r>
    <w:r w:rsidR="000C7B22">
      <w:rPr>
        <w:noProof/>
        <w:lang w:eastAsia="sk-SK"/>
      </w:rPr>
      <w:t xml:space="preserve"> k oprávnenosti výdavkov</w:t>
    </w:r>
    <w:r w:rsidR="009F37EB">
      <w:rPr>
        <w:noProof/>
        <w:lang w:eastAsia="sk-SK"/>
      </w:rPr>
      <w:t>, verzia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0B0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E76F70"/>
    <w:multiLevelType w:val="hybridMultilevel"/>
    <w:tmpl w:val="1D20B8D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A22596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C90799"/>
    <w:multiLevelType w:val="hybridMultilevel"/>
    <w:tmpl w:val="5654672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8A6DA2"/>
    <w:multiLevelType w:val="hybridMultilevel"/>
    <w:tmpl w:val="446C644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F7713"/>
    <w:multiLevelType w:val="multilevel"/>
    <w:tmpl w:val="41FE2C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62C3B25"/>
    <w:multiLevelType w:val="hybridMultilevel"/>
    <w:tmpl w:val="7452EDB4"/>
    <w:lvl w:ilvl="0" w:tplc="A41E7A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E4C3B"/>
    <w:multiLevelType w:val="hybridMultilevel"/>
    <w:tmpl w:val="71B0E608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2522BD"/>
    <w:multiLevelType w:val="hybridMultilevel"/>
    <w:tmpl w:val="CEAAFA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A7522"/>
    <w:multiLevelType w:val="hybridMultilevel"/>
    <w:tmpl w:val="BA9EF79A"/>
    <w:lvl w:ilvl="0" w:tplc="DE1214B8">
      <w:start w:val="16"/>
      <w:numFmt w:val="bullet"/>
      <w:lvlText w:val="-"/>
      <w:lvlJc w:val="left"/>
      <w:pPr>
        <w:ind w:left="1069" w:hanging="360"/>
      </w:pPr>
      <w:rPr>
        <w:rFonts w:ascii="Corbel" w:eastAsia="Times New Roman" w:hAnsi="Corbe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A2F096F"/>
    <w:multiLevelType w:val="hybridMultilevel"/>
    <w:tmpl w:val="4066E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8A1932"/>
    <w:multiLevelType w:val="multilevel"/>
    <w:tmpl w:val="5A8E805A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1" w15:restartNumberingAfterBreak="0">
    <w:nsid w:val="2F9F2E28"/>
    <w:multiLevelType w:val="hybridMultilevel"/>
    <w:tmpl w:val="EC9E1B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05863"/>
    <w:multiLevelType w:val="hybridMultilevel"/>
    <w:tmpl w:val="B3927030"/>
    <w:lvl w:ilvl="0" w:tplc="9F12FCD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7F36D3"/>
    <w:multiLevelType w:val="hybridMultilevel"/>
    <w:tmpl w:val="FC1679B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E6327C"/>
    <w:multiLevelType w:val="hybridMultilevel"/>
    <w:tmpl w:val="9BB4EF08"/>
    <w:lvl w:ilvl="0" w:tplc="B576FF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Calibri" w:hAnsiTheme="minorHAnsi" w:cstheme="minorHAnsi"/>
        <w:b w:val="0"/>
      </w:rPr>
    </w:lvl>
    <w:lvl w:ilvl="1" w:tplc="041B000F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433A4094"/>
    <w:multiLevelType w:val="hybridMultilevel"/>
    <w:tmpl w:val="BA16687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75558"/>
    <w:multiLevelType w:val="hybridMultilevel"/>
    <w:tmpl w:val="8DAA26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24E8F"/>
    <w:multiLevelType w:val="hybridMultilevel"/>
    <w:tmpl w:val="51D86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EE272C"/>
    <w:multiLevelType w:val="hybridMultilevel"/>
    <w:tmpl w:val="E756657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B50D18"/>
    <w:multiLevelType w:val="multilevel"/>
    <w:tmpl w:val="49967244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272B15"/>
    <w:multiLevelType w:val="hybridMultilevel"/>
    <w:tmpl w:val="DDB4ECE2"/>
    <w:lvl w:ilvl="0" w:tplc="E684EFE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CC6991"/>
    <w:multiLevelType w:val="hybridMultilevel"/>
    <w:tmpl w:val="472A8D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14BAB"/>
    <w:multiLevelType w:val="hybridMultilevel"/>
    <w:tmpl w:val="D8F82FE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707FEB"/>
    <w:multiLevelType w:val="hybridMultilevel"/>
    <w:tmpl w:val="3EA815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AB003D5"/>
    <w:multiLevelType w:val="hybridMultilevel"/>
    <w:tmpl w:val="3E3E2830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9B4110"/>
    <w:multiLevelType w:val="hybridMultilevel"/>
    <w:tmpl w:val="A094DA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8"/>
  </w:num>
  <w:num w:numId="3">
    <w:abstractNumId w:val="5"/>
  </w:num>
  <w:num w:numId="4">
    <w:abstractNumId w:val="16"/>
  </w:num>
  <w:num w:numId="5">
    <w:abstractNumId w:val="10"/>
  </w:num>
  <w:num w:numId="6">
    <w:abstractNumId w:val="8"/>
  </w:num>
  <w:num w:numId="7">
    <w:abstractNumId w:val="20"/>
  </w:num>
  <w:num w:numId="8">
    <w:abstractNumId w:val="4"/>
  </w:num>
  <w:num w:numId="9">
    <w:abstractNumId w:val="6"/>
  </w:num>
  <w:num w:numId="10">
    <w:abstractNumId w:val="1"/>
  </w:num>
  <w:num w:numId="11">
    <w:abstractNumId w:val="23"/>
  </w:num>
  <w:num w:numId="12">
    <w:abstractNumId w:val="11"/>
  </w:num>
  <w:num w:numId="13">
    <w:abstractNumId w:val="26"/>
  </w:num>
  <w:num w:numId="14">
    <w:abstractNumId w:val="22"/>
  </w:num>
  <w:num w:numId="15">
    <w:abstractNumId w:val="29"/>
  </w:num>
  <w:num w:numId="16">
    <w:abstractNumId w:val="3"/>
  </w:num>
  <w:num w:numId="17">
    <w:abstractNumId w:val="19"/>
  </w:num>
  <w:num w:numId="18">
    <w:abstractNumId w:val="7"/>
  </w:num>
  <w:num w:numId="19">
    <w:abstractNumId w:val="30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9"/>
  </w:num>
  <w:num w:numId="24">
    <w:abstractNumId w:val="18"/>
  </w:num>
  <w:num w:numId="25">
    <w:abstractNumId w:val="14"/>
  </w:num>
  <w:num w:numId="26">
    <w:abstractNumId w:val="12"/>
  </w:num>
  <w:num w:numId="27">
    <w:abstractNumId w:val="21"/>
  </w:num>
  <w:num w:numId="28">
    <w:abstractNumId w:val="25"/>
  </w:num>
  <w:num w:numId="29">
    <w:abstractNumId w:val="24"/>
  </w:num>
  <w:num w:numId="30">
    <w:abstractNumId w:val="0"/>
  </w:num>
  <w:num w:numId="31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1E18"/>
    <w:rsid w:val="00011511"/>
    <w:rsid w:val="00013D69"/>
    <w:rsid w:val="000302BE"/>
    <w:rsid w:val="000326CA"/>
    <w:rsid w:val="0004146D"/>
    <w:rsid w:val="00044334"/>
    <w:rsid w:val="000477D4"/>
    <w:rsid w:val="0006188D"/>
    <w:rsid w:val="00073FB5"/>
    <w:rsid w:val="0008524A"/>
    <w:rsid w:val="000A17F5"/>
    <w:rsid w:val="000A4346"/>
    <w:rsid w:val="000B2570"/>
    <w:rsid w:val="000B57D5"/>
    <w:rsid w:val="000C7B22"/>
    <w:rsid w:val="000E13F1"/>
    <w:rsid w:val="000E200A"/>
    <w:rsid w:val="000E49F8"/>
    <w:rsid w:val="000F4D8A"/>
    <w:rsid w:val="00110580"/>
    <w:rsid w:val="00120FD7"/>
    <w:rsid w:val="001302E7"/>
    <w:rsid w:val="00136307"/>
    <w:rsid w:val="00140B60"/>
    <w:rsid w:val="00143308"/>
    <w:rsid w:val="00144E44"/>
    <w:rsid w:val="00152A51"/>
    <w:rsid w:val="00155B11"/>
    <w:rsid w:val="001574C4"/>
    <w:rsid w:val="001837E3"/>
    <w:rsid w:val="00192173"/>
    <w:rsid w:val="001955B2"/>
    <w:rsid w:val="001D7350"/>
    <w:rsid w:val="001D79B0"/>
    <w:rsid w:val="001E18D3"/>
    <w:rsid w:val="001E2BF0"/>
    <w:rsid w:val="001E4258"/>
    <w:rsid w:val="001F2F04"/>
    <w:rsid w:val="00215BE7"/>
    <w:rsid w:val="00227DEC"/>
    <w:rsid w:val="00240E70"/>
    <w:rsid w:val="00241E51"/>
    <w:rsid w:val="00245CD1"/>
    <w:rsid w:val="002479BA"/>
    <w:rsid w:val="00251E99"/>
    <w:rsid w:val="002559F9"/>
    <w:rsid w:val="00260169"/>
    <w:rsid w:val="00277173"/>
    <w:rsid w:val="0027781B"/>
    <w:rsid w:val="00277E41"/>
    <w:rsid w:val="0028136F"/>
    <w:rsid w:val="0028280A"/>
    <w:rsid w:val="002857E8"/>
    <w:rsid w:val="0028760A"/>
    <w:rsid w:val="00290D34"/>
    <w:rsid w:val="002B7B57"/>
    <w:rsid w:val="002C2E49"/>
    <w:rsid w:val="002C7B5C"/>
    <w:rsid w:val="002E666D"/>
    <w:rsid w:val="002F71E5"/>
    <w:rsid w:val="00310200"/>
    <w:rsid w:val="00316578"/>
    <w:rsid w:val="00317F16"/>
    <w:rsid w:val="00321A31"/>
    <w:rsid w:val="003238CF"/>
    <w:rsid w:val="003246A9"/>
    <w:rsid w:val="00335D7A"/>
    <w:rsid w:val="0035072C"/>
    <w:rsid w:val="00360C03"/>
    <w:rsid w:val="00366492"/>
    <w:rsid w:val="003772CB"/>
    <w:rsid w:val="00393098"/>
    <w:rsid w:val="003A2655"/>
    <w:rsid w:val="003B5F62"/>
    <w:rsid w:val="003E5759"/>
    <w:rsid w:val="00401124"/>
    <w:rsid w:val="00424F1D"/>
    <w:rsid w:val="00440DE1"/>
    <w:rsid w:val="00445271"/>
    <w:rsid w:val="004616EB"/>
    <w:rsid w:val="0046500A"/>
    <w:rsid w:val="00473196"/>
    <w:rsid w:val="00476C83"/>
    <w:rsid w:val="0048637D"/>
    <w:rsid w:val="0049735E"/>
    <w:rsid w:val="004A0C18"/>
    <w:rsid w:val="004A33A8"/>
    <w:rsid w:val="004B3A6F"/>
    <w:rsid w:val="004C151B"/>
    <w:rsid w:val="004D7CFE"/>
    <w:rsid w:val="004F107A"/>
    <w:rsid w:val="00510E78"/>
    <w:rsid w:val="0051169B"/>
    <w:rsid w:val="005150DE"/>
    <w:rsid w:val="005224EB"/>
    <w:rsid w:val="00535FF9"/>
    <w:rsid w:val="005536C5"/>
    <w:rsid w:val="0055370C"/>
    <w:rsid w:val="00554415"/>
    <w:rsid w:val="0057654E"/>
    <w:rsid w:val="0058451F"/>
    <w:rsid w:val="005C231E"/>
    <w:rsid w:val="005C6C2C"/>
    <w:rsid w:val="005D6731"/>
    <w:rsid w:val="005F5568"/>
    <w:rsid w:val="00600184"/>
    <w:rsid w:val="00602062"/>
    <w:rsid w:val="00605CDD"/>
    <w:rsid w:val="00617886"/>
    <w:rsid w:val="00620EF0"/>
    <w:rsid w:val="00621ADD"/>
    <w:rsid w:val="00624316"/>
    <w:rsid w:val="00626B16"/>
    <w:rsid w:val="006368B7"/>
    <w:rsid w:val="00642DDE"/>
    <w:rsid w:val="00651DC7"/>
    <w:rsid w:val="0066046A"/>
    <w:rsid w:val="00665600"/>
    <w:rsid w:val="00671E14"/>
    <w:rsid w:val="006745E4"/>
    <w:rsid w:val="00680F22"/>
    <w:rsid w:val="0068500F"/>
    <w:rsid w:val="006A32FF"/>
    <w:rsid w:val="006A37B3"/>
    <w:rsid w:val="006A6DB1"/>
    <w:rsid w:val="006B4ACE"/>
    <w:rsid w:val="006B65E8"/>
    <w:rsid w:val="006D06E4"/>
    <w:rsid w:val="006D3193"/>
    <w:rsid w:val="006E6DDC"/>
    <w:rsid w:val="006F3D55"/>
    <w:rsid w:val="006F7716"/>
    <w:rsid w:val="00706C24"/>
    <w:rsid w:val="00712289"/>
    <w:rsid w:val="0071304B"/>
    <w:rsid w:val="00730A4F"/>
    <w:rsid w:val="00732291"/>
    <w:rsid w:val="007365E5"/>
    <w:rsid w:val="00761FF4"/>
    <w:rsid w:val="0077190B"/>
    <w:rsid w:val="00774811"/>
    <w:rsid w:val="00790146"/>
    <w:rsid w:val="007C15A9"/>
    <w:rsid w:val="007D1F38"/>
    <w:rsid w:val="007E71F4"/>
    <w:rsid w:val="00803F33"/>
    <w:rsid w:val="00805AA9"/>
    <w:rsid w:val="0080744D"/>
    <w:rsid w:val="00851981"/>
    <w:rsid w:val="0085550A"/>
    <w:rsid w:val="00855F50"/>
    <w:rsid w:val="008574D2"/>
    <w:rsid w:val="008655F4"/>
    <w:rsid w:val="008807EE"/>
    <w:rsid w:val="0088327C"/>
    <w:rsid w:val="00885A97"/>
    <w:rsid w:val="00886BD8"/>
    <w:rsid w:val="008874D5"/>
    <w:rsid w:val="008875BC"/>
    <w:rsid w:val="008963BD"/>
    <w:rsid w:val="008A1DE9"/>
    <w:rsid w:val="008A3CBE"/>
    <w:rsid w:val="008A54A1"/>
    <w:rsid w:val="008A668F"/>
    <w:rsid w:val="008C0E7D"/>
    <w:rsid w:val="008C0ECF"/>
    <w:rsid w:val="008C22CF"/>
    <w:rsid w:val="008C694D"/>
    <w:rsid w:val="008E1756"/>
    <w:rsid w:val="008E7FAC"/>
    <w:rsid w:val="008F05D6"/>
    <w:rsid w:val="008F624C"/>
    <w:rsid w:val="00902CBC"/>
    <w:rsid w:val="00903329"/>
    <w:rsid w:val="0091309D"/>
    <w:rsid w:val="009230BC"/>
    <w:rsid w:val="00941AAF"/>
    <w:rsid w:val="00942332"/>
    <w:rsid w:val="009441F7"/>
    <w:rsid w:val="00960363"/>
    <w:rsid w:val="00965F37"/>
    <w:rsid w:val="009675CE"/>
    <w:rsid w:val="00973DED"/>
    <w:rsid w:val="00982789"/>
    <w:rsid w:val="00984EE7"/>
    <w:rsid w:val="00986075"/>
    <w:rsid w:val="0098644C"/>
    <w:rsid w:val="009918D0"/>
    <w:rsid w:val="0099693F"/>
    <w:rsid w:val="009A2FA5"/>
    <w:rsid w:val="009A510B"/>
    <w:rsid w:val="009B7213"/>
    <w:rsid w:val="009C0D78"/>
    <w:rsid w:val="009D7CAC"/>
    <w:rsid w:val="009E4210"/>
    <w:rsid w:val="009E4B19"/>
    <w:rsid w:val="009E7A21"/>
    <w:rsid w:val="009F37EB"/>
    <w:rsid w:val="009F6679"/>
    <w:rsid w:val="00A07A2C"/>
    <w:rsid w:val="00A1312C"/>
    <w:rsid w:val="00A13741"/>
    <w:rsid w:val="00A14054"/>
    <w:rsid w:val="00A2400E"/>
    <w:rsid w:val="00A264BB"/>
    <w:rsid w:val="00A326FA"/>
    <w:rsid w:val="00A32C15"/>
    <w:rsid w:val="00A4051F"/>
    <w:rsid w:val="00A457FF"/>
    <w:rsid w:val="00A4675A"/>
    <w:rsid w:val="00A66C4C"/>
    <w:rsid w:val="00A726C7"/>
    <w:rsid w:val="00A82A0D"/>
    <w:rsid w:val="00A8617C"/>
    <w:rsid w:val="00A92988"/>
    <w:rsid w:val="00AC2423"/>
    <w:rsid w:val="00AC6C90"/>
    <w:rsid w:val="00AD0BAF"/>
    <w:rsid w:val="00AD41A5"/>
    <w:rsid w:val="00AE25DE"/>
    <w:rsid w:val="00AE795F"/>
    <w:rsid w:val="00AE7BBE"/>
    <w:rsid w:val="00AF3B3A"/>
    <w:rsid w:val="00AF3E6F"/>
    <w:rsid w:val="00AF5D08"/>
    <w:rsid w:val="00B0194B"/>
    <w:rsid w:val="00B03A7A"/>
    <w:rsid w:val="00B0578A"/>
    <w:rsid w:val="00B061B0"/>
    <w:rsid w:val="00B25254"/>
    <w:rsid w:val="00B34B1C"/>
    <w:rsid w:val="00B36606"/>
    <w:rsid w:val="00B47F10"/>
    <w:rsid w:val="00B61641"/>
    <w:rsid w:val="00B61E25"/>
    <w:rsid w:val="00B678BD"/>
    <w:rsid w:val="00BB0FD7"/>
    <w:rsid w:val="00BC00B1"/>
    <w:rsid w:val="00BC2E83"/>
    <w:rsid w:val="00BC5C97"/>
    <w:rsid w:val="00BF3B85"/>
    <w:rsid w:val="00C06A5A"/>
    <w:rsid w:val="00C11B4C"/>
    <w:rsid w:val="00C207D0"/>
    <w:rsid w:val="00C26882"/>
    <w:rsid w:val="00C3384F"/>
    <w:rsid w:val="00C439B9"/>
    <w:rsid w:val="00C55916"/>
    <w:rsid w:val="00C76EDA"/>
    <w:rsid w:val="00C77B9C"/>
    <w:rsid w:val="00C80704"/>
    <w:rsid w:val="00C835E2"/>
    <w:rsid w:val="00C85CB6"/>
    <w:rsid w:val="00C938EC"/>
    <w:rsid w:val="00C94AA3"/>
    <w:rsid w:val="00CA2DF1"/>
    <w:rsid w:val="00CB2548"/>
    <w:rsid w:val="00CB3D24"/>
    <w:rsid w:val="00CB6012"/>
    <w:rsid w:val="00CC3C66"/>
    <w:rsid w:val="00CC4E39"/>
    <w:rsid w:val="00CD3B13"/>
    <w:rsid w:val="00CD50A1"/>
    <w:rsid w:val="00CE03F9"/>
    <w:rsid w:val="00CE6642"/>
    <w:rsid w:val="00D001A4"/>
    <w:rsid w:val="00D0345E"/>
    <w:rsid w:val="00D12FC7"/>
    <w:rsid w:val="00D20951"/>
    <w:rsid w:val="00D34760"/>
    <w:rsid w:val="00D45886"/>
    <w:rsid w:val="00D522CF"/>
    <w:rsid w:val="00D525A7"/>
    <w:rsid w:val="00D52DF9"/>
    <w:rsid w:val="00D5790C"/>
    <w:rsid w:val="00D64CBA"/>
    <w:rsid w:val="00D92395"/>
    <w:rsid w:val="00D97AC0"/>
    <w:rsid w:val="00DA6DF4"/>
    <w:rsid w:val="00DB1705"/>
    <w:rsid w:val="00DB63F7"/>
    <w:rsid w:val="00DB6538"/>
    <w:rsid w:val="00DC0846"/>
    <w:rsid w:val="00DC7B89"/>
    <w:rsid w:val="00DD4D71"/>
    <w:rsid w:val="00DE1D3F"/>
    <w:rsid w:val="00DE300A"/>
    <w:rsid w:val="00DF3A12"/>
    <w:rsid w:val="00DF3FBD"/>
    <w:rsid w:val="00DF6476"/>
    <w:rsid w:val="00DF79D5"/>
    <w:rsid w:val="00E02CE2"/>
    <w:rsid w:val="00E15444"/>
    <w:rsid w:val="00E21742"/>
    <w:rsid w:val="00E237FC"/>
    <w:rsid w:val="00E31B94"/>
    <w:rsid w:val="00E516F3"/>
    <w:rsid w:val="00E54B96"/>
    <w:rsid w:val="00E61251"/>
    <w:rsid w:val="00E61F9D"/>
    <w:rsid w:val="00E66CD7"/>
    <w:rsid w:val="00EA04BD"/>
    <w:rsid w:val="00EC5FE2"/>
    <w:rsid w:val="00ED1A6C"/>
    <w:rsid w:val="00EE762B"/>
    <w:rsid w:val="00EF104F"/>
    <w:rsid w:val="00EF3E92"/>
    <w:rsid w:val="00EF5BF8"/>
    <w:rsid w:val="00EF64A7"/>
    <w:rsid w:val="00EF72DE"/>
    <w:rsid w:val="00F22810"/>
    <w:rsid w:val="00F370DC"/>
    <w:rsid w:val="00F415D0"/>
    <w:rsid w:val="00F47AF9"/>
    <w:rsid w:val="00F8415C"/>
    <w:rsid w:val="00FA31D6"/>
    <w:rsid w:val="00FA35B3"/>
    <w:rsid w:val="00FA78A2"/>
    <w:rsid w:val="00FB1AAC"/>
    <w:rsid w:val="00FC49E0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1C4EF5"/>
  <w15:chartTrackingRefBased/>
  <w15:docId w15:val="{0C2A1D85-B949-4D51-9CDA-B94FDA6B5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77E41"/>
    <w:pPr>
      <w:keepNext/>
      <w:keepLines/>
      <w:spacing w:before="40" w:line="360" w:lineRule="auto"/>
      <w:jc w:val="center"/>
      <w:outlineLvl w:val="1"/>
    </w:pPr>
    <w:rPr>
      <w:rFonts w:ascii="Times New Roman" w:eastAsiaTheme="majorEastAsia" w:hAnsi="Times New Roman" w:cstheme="majorBidi"/>
      <w:b/>
      <w:color w:val="000000" w:themeColor="text1"/>
      <w:sz w:val="32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277E41"/>
    <w:rPr>
      <w:rFonts w:ascii="Times New Roman" w:eastAsiaTheme="majorEastAsia" w:hAnsi="Times New Roman" w:cstheme="majorBidi"/>
      <w:b/>
      <w:color w:val="000000" w:themeColor="text1"/>
      <w:sz w:val="32"/>
      <w:szCs w:val="26"/>
      <w:lang w:eastAsia="ar-SA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D52DF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B985E-4124-4F66-9D4A-C5F1FE24A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1674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11197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Barcíková, Eva</cp:lastModifiedBy>
  <cp:revision>2</cp:revision>
  <cp:lastPrinted>2022-11-10T10:33:00Z</cp:lastPrinted>
  <dcterms:created xsi:type="dcterms:W3CDTF">2022-11-15T13:09:00Z</dcterms:created>
  <dcterms:modified xsi:type="dcterms:W3CDTF">2022-11-15T13:09:00Z</dcterms:modified>
</cp:coreProperties>
</file>